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C0874" w14:textId="77777777" w:rsidR="006112B1" w:rsidRDefault="006112B1" w:rsidP="006112B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commentRangeStart w:id="0"/>
      <w:r w:rsidRPr="00A32E08">
        <w:rPr>
          <w:rFonts w:ascii="Times New Roman" w:hAnsi="Times New Roman" w:cs="Times New Roman"/>
          <w:sz w:val="24"/>
          <w:szCs w:val="24"/>
        </w:rPr>
        <w:t>EELNÕU</w:t>
      </w:r>
      <w:commentRangeEnd w:id="0"/>
      <w:r w:rsidR="00797FD7">
        <w:rPr>
          <w:rStyle w:val="Kommentaariviide"/>
        </w:rPr>
        <w:commentReference w:id="0"/>
      </w:r>
    </w:p>
    <w:p w14:paraId="36CD48B2" w14:textId="72BB6895" w:rsidR="006112B1" w:rsidRPr="00A32E08" w:rsidRDefault="000E0D0B" w:rsidP="006112B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B269DC">
        <w:rPr>
          <w:rFonts w:ascii="Times New Roman" w:hAnsi="Times New Roman" w:cs="Times New Roman"/>
          <w:sz w:val="24"/>
          <w:szCs w:val="24"/>
        </w:rPr>
        <w:t>4</w:t>
      </w:r>
      <w:r w:rsidR="006112B1">
        <w:rPr>
          <w:rFonts w:ascii="Times New Roman" w:hAnsi="Times New Roman" w:cs="Times New Roman"/>
          <w:sz w:val="24"/>
          <w:szCs w:val="24"/>
        </w:rPr>
        <w:t>.</w:t>
      </w:r>
      <w:r w:rsidR="005033C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2</w:t>
      </w:r>
      <w:r w:rsidR="006112B1">
        <w:rPr>
          <w:rFonts w:ascii="Times New Roman" w:hAnsi="Times New Roman" w:cs="Times New Roman"/>
          <w:sz w:val="24"/>
          <w:szCs w:val="24"/>
        </w:rPr>
        <w:t>.202</w:t>
      </w:r>
      <w:r w:rsidR="005033C6">
        <w:rPr>
          <w:rFonts w:ascii="Times New Roman" w:hAnsi="Times New Roman" w:cs="Times New Roman"/>
          <w:sz w:val="24"/>
          <w:szCs w:val="24"/>
        </w:rPr>
        <w:t>4</w:t>
      </w:r>
    </w:p>
    <w:p w14:paraId="7C6AA67B" w14:textId="77777777" w:rsidR="006112B1" w:rsidRDefault="006112B1" w:rsidP="006112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81CA60" w14:textId="6AC2DF34" w:rsidR="006112B1" w:rsidRPr="007B1505" w:rsidRDefault="00B2554A" w:rsidP="006112B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Ettevõtlustulu lihtsustatud maksustamise seaduse</w:t>
      </w:r>
      <w:r w:rsidR="006112B1" w:rsidRPr="007B150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754C1">
        <w:rPr>
          <w:rFonts w:ascii="Times New Roman" w:hAnsi="Times New Roman" w:cs="Times New Roman"/>
          <w:b/>
          <w:sz w:val="32"/>
          <w:szCs w:val="32"/>
        </w:rPr>
        <w:t xml:space="preserve">muutmise </w:t>
      </w:r>
      <w:r w:rsidR="006112B1" w:rsidRPr="007B1505">
        <w:rPr>
          <w:rFonts w:ascii="Times New Roman" w:hAnsi="Times New Roman" w:cs="Times New Roman"/>
          <w:b/>
          <w:sz w:val="32"/>
          <w:szCs w:val="32"/>
        </w:rPr>
        <w:t>ja sellega seonduvalt teiste seaduste muutmise seadus</w:t>
      </w:r>
    </w:p>
    <w:p w14:paraId="683D8AEE" w14:textId="77777777" w:rsidR="006112B1" w:rsidRDefault="006112B1" w:rsidP="006112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C07C64C" w14:textId="18E515E4" w:rsidR="006112B1" w:rsidRPr="00846A17" w:rsidRDefault="00B2554A" w:rsidP="00BF0E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" w:name="_Hlk152667942"/>
      <w:r>
        <w:rPr>
          <w:rFonts w:ascii="Times New Roman" w:hAnsi="Times New Roman" w:cs="Times New Roman"/>
          <w:b/>
          <w:sz w:val="24"/>
          <w:szCs w:val="24"/>
        </w:rPr>
        <w:t>§ 1. Ettevõtlustulu lihtsustatud maksustamise seaduse</w:t>
      </w:r>
      <w:r w:rsidR="006112B1" w:rsidRPr="00846A17">
        <w:rPr>
          <w:rFonts w:ascii="Times New Roman" w:hAnsi="Times New Roman" w:cs="Times New Roman"/>
          <w:b/>
          <w:sz w:val="24"/>
          <w:szCs w:val="24"/>
        </w:rPr>
        <w:t xml:space="preserve"> muutmine</w:t>
      </w:r>
    </w:p>
    <w:p w14:paraId="714F126B" w14:textId="77777777" w:rsidR="006112B1" w:rsidRPr="00846A17" w:rsidRDefault="006112B1" w:rsidP="00BF0E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8297A6" w14:textId="64036FD1" w:rsidR="006112B1" w:rsidRPr="00846A17" w:rsidRDefault="00B2554A" w:rsidP="00BF0E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Ettevõtlustulu lihtsustatud</w:t>
      </w:r>
      <w:r w:rsidR="006112B1" w:rsidRPr="00846A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maksustamise seaduses </w:t>
      </w:r>
      <w:r w:rsidR="006112B1" w:rsidRPr="00846A17">
        <w:rPr>
          <w:rFonts w:ascii="Times New Roman" w:hAnsi="Times New Roman" w:cs="Times New Roman"/>
          <w:sz w:val="24"/>
          <w:szCs w:val="24"/>
        </w:rPr>
        <w:t>tehakse järgmised muudatused:</w:t>
      </w:r>
    </w:p>
    <w:p w14:paraId="0A0069B0" w14:textId="77777777" w:rsidR="00876106" w:rsidRPr="00846A17" w:rsidRDefault="00876106" w:rsidP="00BF0E7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6272C3" w14:textId="77777777" w:rsidR="00A828A2" w:rsidRPr="00FB1FB6" w:rsidRDefault="00A828A2" w:rsidP="00BF0E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FB6">
        <w:rPr>
          <w:rFonts w:ascii="Times New Roman" w:hAnsi="Times New Roman" w:cs="Times New Roman"/>
          <w:b/>
          <w:sz w:val="24"/>
          <w:szCs w:val="24"/>
        </w:rPr>
        <w:t>1)</w:t>
      </w:r>
      <w:r w:rsidRPr="00FB1FB6">
        <w:rPr>
          <w:rFonts w:ascii="Times New Roman" w:hAnsi="Times New Roman" w:cs="Times New Roman"/>
          <w:sz w:val="24"/>
          <w:szCs w:val="24"/>
        </w:rPr>
        <w:t xml:space="preserve"> paragrahvi 4</w:t>
      </w:r>
      <w:r w:rsidR="00876106" w:rsidRPr="00FB1FB6">
        <w:rPr>
          <w:rFonts w:ascii="Times New Roman" w:hAnsi="Times New Roman" w:cs="Times New Roman"/>
          <w:sz w:val="24"/>
          <w:szCs w:val="24"/>
        </w:rPr>
        <w:t xml:space="preserve"> </w:t>
      </w:r>
      <w:r w:rsidRPr="00FB1FB6">
        <w:rPr>
          <w:rFonts w:ascii="Times New Roman" w:hAnsi="Times New Roman" w:cs="Times New Roman"/>
          <w:sz w:val="24"/>
          <w:szCs w:val="24"/>
        </w:rPr>
        <w:t>tekst muudetakse ja sõnastatakse järgmiselt:</w:t>
      </w:r>
    </w:p>
    <w:p w14:paraId="7582621B" w14:textId="77777777" w:rsidR="00C87CED" w:rsidRDefault="00A828A2" w:rsidP="00BF0E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FB6">
        <w:rPr>
          <w:rFonts w:ascii="Times New Roman" w:hAnsi="Times New Roman" w:cs="Times New Roman"/>
          <w:sz w:val="24"/>
          <w:szCs w:val="24"/>
        </w:rPr>
        <w:t>„</w:t>
      </w:r>
      <w:r w:rsidR="00C87CED">
        <w:rPr>
          <w:rFonts w:ascii="Times New Roman" w:hAnsi="Times New Roman" w:cs="Times New Roman"/>
          <w:sz w:val="24"/>
          <w:szCs w:val="24"/>
        </w:rPr>
        <w:t xml:space="preserve">(1) </w:t>
      </w:r>
      <w:r w:rsidRPr="00FB1FB6">
        <w:rPr>
          <w:rFonts w:ascii="Times New Roman" w:hAnsi="Times New Roman" w:cs="Times New Roman"/>
          <w:sz w:val="24"/>
          <w:szCs w:val="24"/>
        </w:rPr>
        <w:t>Ettevõtlustulu maksu määr on 20 protsenti ettevõtluskontole laekunud summast.</w:t>
      </w:r>
    </w:p>
    <w:p w14:paraId="1BF91041" w14:textId="77777777" w:rsidR="00C87CED" w:rsidRDefault="00C87CED" w:rsidP="00BF0E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5E9DA1" w14:textId="71BCDF4D" w:rsidR="00A828A2" w:rsidRDefault="00C87CED" w:rsidP="00BF0E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Pr="00C87CED">
        <w:rPr>
          <w:rFonts w:ascii="Times New Roman" w:hAnsi="Times New Roman" w:cs="Times New Roman"/>
          <w:sz w:val="24"/>
          <w:szCs w:val="24"/>
        </w:rPr>
        <w:t xml:space="preserve">Kui </w:t>
      </w:r>
      <w:r w:rsidRPr="00C87CE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maksumaksja on kogumispensionide seaduse § 6 tähenduses kohustatud isik</w:t>
      </w:r>
      <w:r w:rsidR="008D60E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,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suureneb</w:t>
      </w:r>
      <w:r w:rsidR="00995E6A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käesoleva paragrahvi lõikes 1 toodud 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maksu</w:t>
      </w:r>
      <w:r w:rsidR="00995E6A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määr kogumispensionide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seaduse §-s 9 sätestatud määra võrra.</w:t>
      </w:r>
      <w:r w:rsidR="00D0119A" w:rsidRPr="00C52F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  <w:t>”</w:t>
      </w:r>
      <w:r w:rsidR="00A828A2" w:rsidRPr="00C87CED">
        <w:rPr>
          <w:rFonts w:ascii="Times New Roman" w:hAnsi="Times New Roman" w:cs="Times New Roman"/>
          <w:sz w:val="24"/>
          <w:szCs w:val="24"/>
        </w:rPr>
        <w:t>;</w:t>
      </w:r>
      <w:r w:rsidR="00A828A2" w:rsidRPr="00FB1FB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815491" w14:textId="77777777" w:rsidR="00344795" w:rsidRDefault="00344795" w:rsidP="00BF0E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6DC3A9" w14:textId="329F6FD5" w:rsidR="00344795" w:rsidRPr="00FB1FB6" w:rsidRDefault="00344795" w:rsidP="00BF0E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4795">
        <w:rPr>
          <w:rFonts w:ascii="Times New Roman" w:hAnsi="Times New Roman" w:cs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paragrahv 7 tunnistatakse kehtetuks;</w:t>
      </w:r>
    </w:p>
    <w:p w14:paraId="559DAFC3" w14:textId="0009027E" w:rsidR="008C5C1D" w:rsidRPr="003A581C" w:rsidRDefault="008C5C1D" w:rsidP="00BF0E7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highlight w:val="green"/>
          <w:shd w:val="clear" w:color="auto" w:fill="FFFFFF"/>
          <w:lang w:eastAsia="en-GB"/>
        </w:rPr>
      </w:pPr>
    </w:p>
    <w:p w14:paraId="1486EE4A" w14:textId="00B65086" w:rsidR="008C5C1D" w:rsidRPr="003A581C" w:rsidRDefault="00344795" w:rsidP="00BF0E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</w:pPr>
      <w:r w:rsidRPr="003A581C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en-GB"/>
        </w:rPr>
        <w:t>3</w:t>
      </w:r>
      <w:r w:rsidR="008C5C1D" w:rsidRPr="003A581C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en-GB"/>
        </w:rPr>
        <w:t>)</w:t>
      </w:r>
      <w:r w:rsidR="008C5C1D" w:rsidRPr="003A581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  <w:t xml:space="preserve"> paragrahvi 8 lõiked 2 ja 3 muudetakse </w:t>
      </w:r>
      <w:r w:rsidR="00BF61B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  <w:t>ning</w:t>
      </w:r>
      <w:r w:rsidR="008C5C1D" w:rsidRPr="003A581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  <w:t xml:space="preserve"> sõnastatakse järgmiselt: </w:t>
      </w:r>
    </w:p>
    <w:p w14:paraId="000B9633" w14:textId="6CD01D70" w:rsidR="008C5C1D" w:rsidRPr="003A581C" w:rsidRDefault="008C5C1D" w:rsidP="00BF0E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</w:pPr>
      <w:r w:rsidRPr="003A581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  <w:t>„(2) Paragrahvi 4 lõikes 1 nimetatud ettevõtlustulu maksu osa jagatakse järgmiselt:</w:t>
      </w:r>
    </w:p>
    <w:p w14:paraId="6D15B647" w14:textId="085CAF44" w:rsidR="008C5C1D" w:rsidRPr="003A581C" w:rsidRDefault="008C5C1D" w:rsidP="00BF0E72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3A581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1)</w:t>
      </w:r>
      <w:r w:rsidRPr="003A581C">
        <w:rPr>
          <w:rStyle w:val="tyhik"/>
          <w:rFonts w:ascii="Times New Roman" w:hAnsi="Times New Roman" w:cs="Times New Roman"/>
          <w:color w:val="202020"/>
          <w:sz w:val="24"/>
          <w:szCs w:val="24"/>
          <w:bdr w:val="none" w:sz="0" w:space="0" w:color="auto" w:frame="1"/>
          <w:shd w:val="clear" w:color="auto" w:fill="FFFFFF"/>
        </w:rPr>
        <w:t> </w:t>
      </w:r>
      <w:r w:rsidRPr="003A581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tulumaksu osa on 22/55 ettevõtlustulu maksust;</w:t>
      </w:r>
    </w:p>
    <w:p w14:paraId="519C1D1D" w14:textId="2212B688" w:rsidR="008C5C1D" w:rsidRPr="003A581C" w:rsidRDefault="008C5C1D" w:rsidP="00BF0E72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3A581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2)</w:t>
      </w:r>
      <w:r w:rsidRPr="003A581C">
        <w:rPr>
          <w:rStyle w:val="tyhik"/>
          <w:rFonts w:ascii="Times New Roman" w:hAnsi="Times New Roman" w:cs="Times New Roman"/>
          <w:color w:val="202020"/>
          <w:sz w:val="24"/>
          <w:szCs w:val="24"/>
          <w:bdr w:val="none" w:sz="0" w:space="0" w:color="auto" w:frame="1"/>
          <w:shd w:val="clear" w:color="auto" w:fill="FFFFFF"/>
        </w:rPr>
        <w:t> </w:t>
      </w:r>
      <w:r w:rsidRPr="003A581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sotsiaalmaksu osa on 33/55 ettevõtlustulu maksust.</w:t>
      </w:r>
    </w:p>
    <w:p w14:paraId="01DD5682" w14:textId="234C66A3" w:rsidR="008C5C1D" w:rsidRPr="003A581C" w:rsidRDefault="008C5C1D" w:rsidP="00BF0E72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450A318A" w14:textId="67649321" w:rsidR="008C5C1D" w:rsidRDefault="008C5C1D" w:rsidP="00BF0E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</w:pPr>
      <w:r w:rsidRPr="003A581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(3) Kogumispensioni makse osa on </w:t>
      </w:r>
      <w:r w:rsidR="00BF61BB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§</w:t>
      </w:r>
      <w:r w:rsidRPr="003A581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4 lõikes 2 nimetatud ettevõtlustulu maksu osa.</w:t>
      </w:r>
      <w:r w:rsidRPr="003A581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  <w:t>”.</w:t>
      </w:r>
    </w:p>
    <w:p w14:paraId="593E7A4A" w14:textId="77777777" w:rsidR="00E20973" w:rsidRDefault="00E20973" w:rsidP="00BF0E72">
      <w:pPr>
        <w:spacing w:after="0" w:line="240" w:lineRule="auto"/>
        <w:jc w:val="both"/>
        <w:rPr>
          <w:rFonts w:ascii="Times New Roman" w:hAnsi="Times New Roman" w:cs="Times New Roman"/>
          <w:b/>
          <w:color w:val="202020"/>
          <w:sz w:val="24"/>
          <w:szCs w:val="24"/>
          <w:shd w:val="clear" w:color="auto" w:fill="FFFFFF"/>
        </w:rPr>
      </w:pPr>
    </w:p>
    <w:p w14:paraId="57CFC88F" w14:textId="26BDC515" w:rsidR="0063200F" w:rsidRPr="00D72C6C" w:rsidRDefault="00216C01" w:rsidP="00BF0E72">
      <w:pPr>
        <w:spacing w:after="0" w:line="240" w:lineRule="auto"/>
        <w:jc w:val="both"/>
        <w:rPr>
          <w:rFonts w:ascii="Times New Roman" w:hAnsi="Times New Roman" w:cs="Times New Roman"/>
          <w:b/>
          <w:color w:val="202020"/>
          <w:sz w:val="24"/>
          <w:szCs w:val="24"/>
          <w:shd w:val="clear" w:color="auto" w:fill="FFFFFF"/>
        </w:rPr>
      </w:pPr>
      <w:bookmarkStart w:id="2" w:name="_Hlk155186003"/>
      <w:bookmarkEnd w:id="1"/>
      <w:r>
        <w:rPr>
          <w:rFonts w:ascii="Times New Roman" w:hAnsi="Times New Roman" w:cs="Times New Roman"/>
          <w:b/>
          <w:color w:val="202020"/>
          <w:sz w:val="24"/>
          <w:szCs w:val="24"/>
          <w:shd w:val="clear" w:color="auto" w:fill="FFFFFF"/>
        </w:rPr>
        <w:t>§ 2</w:t>
      </w:r>
      <w:r w:rsidR="00B2554A">
        <w:rPr>
          <w:rFonts w:ascii="Times New Roman" w:hAnsi="Times New Roman" w:cs="Times New Roman"/>
          <w:b/>
          <w:color w:val="202020"/>
          <w:sz w:val="24"/>
          <w:szCs w:val="24"/>
          <w:shd w:val="clear" w:color="auto" w:fill="FFFFFF"/>
        </w:rPr>
        <w:t>. Maksukorralduse</w:t>
      </w:r>
      <w:r w:rsidR="0063200F" w:rsidRPr="00D72C6C">
        <w:rPr>
          <w:rFonts w:ascii="Times New Roman" w:hAnsi="Times New Roman" w:cs="Times New Roman"/>
          <w:b/>
          <w:color w:val="202020"/>
          <w:sz w:val="24"/>
          <w:szCs w:val="24"/>
          <w:shd w:val="clear" w:color="auto" w:fill="FFFFFF"/>
        </w:rPr>
        <w:t xml:space="preserve"> seaduse muutmine</w:t>
      </w:r>
    </w:p>
    <w:p w14:paraId="594E0943" w14:textId="77777777" w:rsidR="0063200F" w:rsidRPr="0063200F" w:rsidRDefault="0063200F" w:rsidP="00BF0E72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5ACA3156" w14:textId="64C9038E" w:rsidR="008172F8" w:rsidRDefault="004A7807" w:rsidP="00BF0E72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4A7807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Maksukorralduse seaduse</w:t>
      </w:r>
      <w:r w:rsidR="008172F8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s tehakse järgmised muudatused:</w:t>
      </w:r>
    </w:p>
    <w:p w14:paraId="2D038C4A" w14:textId="77777777" w:rsidR="00FC3176" w:rsidRDefault="00FC3176" w:rsidP="00BF0E72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6621DA9B" w14:textId="7EFE2215" w:rsidR="00FC3176" w:rsidRPr="00FC3176" w:rsidRDefault="00FC3176" w:rsidP="00FC3176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FC3176"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1)</w:t>
      </w:r>
      <w:r w:rsidRPr="00FC3176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paragrahvi 25</w:t>
      </w:r>
      <w:r w:rsidRPr="00FC3176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  <w:vertAlign w:val="superscript"/>
        </w:rPr>
        <w:t>1</w:t>
      </w:r>
      <w:r w:rsidRPr="00FC3176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lõike 3 punkt 1 muudetakse ja sõnastatakse järgmiselt:</w:t>
      </w:r>
    </w:p>
    <w:p w14:paraId="062B3726" w14:textId="5692674A" w:rsidR="00FC3176" w:rsidRPr="00FC3176" w:rsidRDefault="00FC3176" w:rsidP="00FC3176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FC3176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„1) töötamine – töö tegemine töölepingu või </w:t>
      </w:r>
      <w:r w:rsidR="006B6118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v</w:t>
      </w:r>
      <w:r w:rsidRPr="00FC3176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õlaõigusliku lepingu alusel, avalik teenistus avaliku teenistuse seaduse § 5 tähenduses ja äriühingu või füüsilisest isikust ettevõtja majandushuvides töö tegemine tasu saamata;</w:t>
      </w:r>
      <w:r w:rsidR="00496740" w:rsidRPr="004A780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  <w:t>”</w:t>
      </w:r>
      <w:r w:rsidRPr="00FC3176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;</w:t>
      </w:r>
    </w:p>
    <w:p w14:paraId="3C7BF880" w14:textId="77777777" w:rsidR="00BF0E72" w:rsidRDefault="00BF0E72" w:rsidP="00BF0E72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53139E7A" w14:textId="0FDFAC50" w:rsidR="008172F8" w:rsidRPr="00BF0E72" w:rsidRDefault="00FC3176" w:rsidP="00BF0E72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2</w:t>
      </w:r>
      <w:r w:rsidR="00BF0E72" w:rsidRPr="00BF0E72"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)</w:t>
      </w:r>
      <w:r w:rsidR="00BF0E7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8172F8" w:rsidRPr="00BF0E7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paragrahvi 25</w:t>
      </w:r>
      <w:r w:rsidR="00F37F78" w:rsidRPr="00BF0E7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  <w:vertAlign w:val="superscript"/>
        </w:rPr>
        <w:t>1</w:t>
      </w:r>
      <w:r w:rsidR="008172F8" w:rsidRPr="00BF0E7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lõike 4 punkt 17 tunnistatakse kehtetuks;</w:t>
      </w:r>
    </w:p>
    <w:p w14:paraId="3FDF37DC" w14:textId="77777777" w:rsidR="00BF0E72" w:rsidRPr="00BF0E72" w:rsidRDefault="00BF0E72" w:rsidP="00BF0E72">
      <w:pPr>
        <w:spacing w:after="0" w:line="240" w:lineRule="auto"/>
        <w:rPr>
          <w:shd w:val="clear" w:color="auto" w:fill="FFFFFF"/>
        </w:rPr>
      </w:pPr>
    </w:p>
    <w:p w14:paraId="69D2E598" w14:textId="082A0EF3" w:rsidR="002C4C08" w:rsidRDefault="00FC3176" w:rsidP="00BF0E72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3</w:t>
      </w:r>
      <w:r w:rsidR="008172F8" w:rsidRPr="008172F8"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)</w:t>
      </w:r>
      <w:r w:rsidR="004A7807" w:rsidRPr="004A7807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8172F8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paragrahvi</w:t>
      </w:r>
      <w:r w:rsidR="004A7807" w:rsidRPr="004A7807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27 lõike 1 </w:t>
      </w:r>
      <w:r w:rsidR="0063200F" w:rsidRPr="004A7807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punkt</w:t>
      </w:r>
      <w:r w:rsidR="004A7807" w:rsidRPr="004A7807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12 </w:t>
      </w:r>
      <w:r w:rsidR="002C4C08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muudetakse ja sõnastatakse järgmiselt:</w:t>
      </w:r>
    </w:p>
    <w:p w14:paraId="4D48974D" w14:textId="7AAA6B1D" w:rsidR="0063200F" w:rsidRPr="004A7807" w:rsidRDefault="0063200F" w:rsidP="00BF0E72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4A7807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„</w:t>
      </w:r>
      <w:r w:rsidR="006B6118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12) e</w:t>
      </w:r>
      <w:r w:rsidR="00A828A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ttevõtlustulu maksu maksja</w:t>
      </w:r>
      <w:r w:rsidR="002C4C08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FC3176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nime, isikukoodi</w:t>
      </w:r>
      <w:r w:rsidR="002C4C08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ja tal</w:t>
      </w:r>
      <w:r w:rsidR="00A828A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le</w:t>
      </w:r>
      <w:r w:rsidR="004A7807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kuuluva</w:t>
      </w:r>
      <w:r w:rsidR="002C4C08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FC3176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ettevõtlus</w:t>
      </w:r>
      <w:r w:rsidR="00A828A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konto numbri</w:t>
      </w:r>
      <w:r w:rsidR="0022695F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.</w:t>
      </w:r>
      <w:r w:rsidR="000D7B62" w:rsidRPr="004A780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  <w:t>”</w:t>
      </w:r>
      <w:r w:rsidRPr="004A7807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.</w:t>
      </w:r>
    </w:p>
    <w:bookmarkEnd w:id="2"/>
    <w:p w14:paraId="74E13F7C" w14:textId="5EA7AB9F" w:rsidR="006112B1" w:rsidRDefault="006112B1" w:rsidP="00BF0E72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616FED6B" w14:textId="747E98C2" w:rsidR="009635E9" w:rsidRPr="00AE6064" w:rsidRDefault="009635E9" w:rsidP="00BF0E72">
      <w:pPr>
        <w:spacing w:after="0" w:line="240" w:lineRule="auto"/>
        <w:jc w:val="both"/>
        <w:rPr>
          <w:rFonts w:ascii="Times New Roman" w:hAnsi="Times New Roman" w:cs="Times New Roman"/>
          <w:b/>
          <w:color w:val="202020"/>
          <w:sz w:val="24"/>
          <w:szCs w:val="24"/>
          <w:shd w:val="clear" w:color="auto" w:fill="FFFFFF"/>
        </w:rPr>
      </w:pPr>
      <w:r w:rsidRPr="00AE6064">
        <w:rPr>
          <w:rFonts w:ascii="Times New Roman" w:hAnsi="Times New Roman" w:cs="Times New Roman"/>
          <w:b/>
          <w:color w:val="202020"/>
          <w:sz w:val="24"/>
          <w:szCs w:val="24"/>
          <w:shd w:val="clear" w:color="auto" w:fill="FFFFFF"/>
        </w:rPr>
        <w:t>§ 3. Riikliku pensionikindlustuse seaduse muutmine</w:t>
      </w:r>
    </w:p>
    <w:p w14:paraId="37B74DD4" w14:textId="0E318188" w:rsidR="009635E9" w:rsidRDefault="009635E9" w:rsidP="00BF0E72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1C42E4C6" w14:textId="55D5E9D0" w:rsidR="009635E9" w:rsidRPr="00AE6064" w:rsidRDefault="00AE6064" w:rsidP="00BF0E72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AE6064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Riikliku pensionikindlustuse seaduse § 12 lõike 2 punktis 1 asendatakse tekst</w:t>
      </w:r>
      <w:r w:rsidR="000A3256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iosa</w:t>
      </w:r>
      <w:r w:rsidRPr="00AE6064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„punktides 1–4, 6 ja 9</w:t>
      </w:r>
      <w:r w:rsidRPr="00C52F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  <w:t>”</w:t>
      </w:r>
      <w:r w:rsidRPr="00AE6064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teksti</w:t>
      </w:r>
      <w:r w:rsidR="000A3256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osa</w:t>
      </w:r>
      <w:r w:rsidRPr="00AE6064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ga 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„punktides 1–4, 6,</w:t>
      </w:r>
      <w:r w:rsidRPr="00AE6064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9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ja 10</w:t>
      </w:r>
      <w:r w:rsidRPr="00C52F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  <w:t>”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.</w:t>
      </w:r>
    </w:p>
    <w:p w14:paraId="7273EE73" w14:textId="77777777" w:rsidR="009635E9" w:rsidRPr="0063200F" w:rsidRDefault="009635E9" w:rsidP="00BF0E72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004D6213" w14:textId="4C3341FE" w:rsidR="006112B1" w:rsidRPr="00846A17" w:rsidRDefault="006112B1" w:rsidP="00BF0E72">
      <w:pPr>
        <w:spacing w:after="0" w:line="240" w:lineRule="auto"/>
        <w:jc w:val="both"/>
        <w:rPr>
          <w:rFonts w:ascii="Times New Roman" w:hAnsi="Times New Roman" w:cs="Times New Roman"/>
          <w:b/>
          <w:color w:val="202020"/>
          <w:sz w:val="24"/>
          <w:szCs w:val="24"/>
          <w:shd w:val="clear" w:color="auto" w:fill="FFFFFF"/>
        </w:rPr>
      </w:pPr>
      <w:r w:rsidRPr="00846A17">
        <w:rPr>
          <w:rFonts w:ascii="Times New Roman" w:hAnsi="Times New Roman" w:cs="Times New Roman"/>
          <w:b/>
          <w:color w:val="202020"/>
          <w:sz w:val="24"/>
          <w:szCs w:val="24"/>
          <w:shd w:val="clear" w:color="auto" w:fill="FFFFFF"/>
        </w:rPr>
        <w:t xml:space="preserve">§ </w:t>
      </w:r>
      <w:r w:rsidR="00AE6064">
        <w:rPr>
          <w:rFonts w:ascii="Times New Roman" w:hAnsi="Times New Roman" w:cs="Times New Roman"/>
          <w:b/>
          <w:color w:val="202020"/>
          <w:sz w:val="24"/>
          <w:szCs w:val="24"/>
          <w:shd w:val="clear" w:color="auto" w:fill="FFFFFF"/>
        </w:rPr>
        <w:t>4</w:t>
      </w:r>
      <w:r w:rsidR="00B2554A">
        <w:rPr>
          <w:rFonts w:ascii="Times New Roman" w:hAnsi="Times New Roman" w:cs="Times New Roman"/>
          <w:b/>
          <w:color w:val="202020"/>
          <w:sz w:val="24"/>
          <w:szCs w:val="24"/>
          <w:shd w:val="clear" w:color="auto" w:fill="FFFFFF"/>
        </w:rPr>
        <w:t>. Sotsiaalmaksu</w:t>
      </w:r>
      <w:r w:rsidRPr="00846A17">
        <w:rPr>
          <w:rFonts w:ascii="Times New Roman" w:hAnsi="Times New Roman" w:cs="Times New Roman"/>
          <w:b/>
          <w:color w:val="202020"/>
          <w:sz w:val="24"/>
          <w:szCs w:val="24"/>
          <w:shd w:val="clear" w:color="auto" w:fill="FFFFFF"/>
        </w:rPr>
        <w:t>seaduse muutmine</w:t>
      </w:r>
    </w:p>
    <w:p w14:paraId="33B82747" w14:textId="77777777" w:rsidR="006112B1" w:rsidRPr="00846A17" w:rsidRDefault="006112B1" w:rsidP="00BF0E72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57429735" w14:textId="5E8D39B6" w:rsidR="003E152E" w:rsidRDefault="00A828A2" w:rsidP="00BF0E72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555FB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Sotsiaalmaksu</w:t>
      </w:r>
      <w:r w:rsidR="006112B1" w:rsidRPr="00555FB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seaduse</w:t>
      </w:r>
      <w:r w:rsidR="003E152E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s tehakse järgmised muudatused:</w:t>
      </w:r>
      <w:r w:rsidR="006112B1" w:rsidRPr="00555FB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</w:p>
    <w:p w14:paraId="06625713" w14:textId="77777777" w:rsidR="00BF0E72" w:rsidRDefault="00BF0E72" w:rsidP="00BF0E72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3AC7A75C" w14:textId="61A55A7C" w:rsidR="006112B1" w:rsidRPr="003E152E" w:rsidRDefault="003E152E" w:rsidP="00BF0E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52E">
        <w:rPr>
          <w:rFonts w:ascii="Times New Roman" w:hAnsi="Times New Roman" w:cs="Times New Roman"/>
          <w:b/>
          <w:color w:val="202020"/>
          <w:sz w:val="24"/>
          <w:szCs w:val="24"/>
          <w:shd w:val="clear" w:color="auto" w:fill="FFFFFF"/>
        </w:rPr>
        <w:t>1)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paragrahvi</w:t>
      </w:r>
      <w:r w:rsidR="00A828A2" w:rsidRPr="003E152E">
        <w:rPr>
          <w:rFonts w:ascii="Times New Roman" w:hAnsi="Times New Roman" w:cs="Times New Roman"/>
          <w:sz w:val="24"/>
          <w:szCs w:val="24"/>
        </w:rPr>
        <w:t xml:space="preserve"> 2 lõ</w:t>
      </w:r>
      <w:r w:rsidR="00216C01" w:rsidRPr="003E152E">
        <w:rPr>
          <w:rFonts w:ascii="Times New Roman" w:hAnsi="Times New Roman" w:cs="Times New Roman"/>
          <w:sz w:val="24"/>
          <w:szCs w:val="24"/>
        </w:rPr>
        <w:t>iget 1 täiendatakse punktiga 10</w:t>
      </w:r>
      <w:r w:rsidR="006112B1" w:rsidRPr="003E152E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470D1B96" w14:textId="6E67059F" w:rsidR="00B2554A" w:rsidRDefault="00216C01" w:rsidP="00BF0E72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555FB2">
        <w:rPr>
          <w:rFonts w:ascii="Times New Roman" w:hAnsi="Times New Roman" w:cs="Times New Roman"/>
          <w:sz w:val="24"/>
          <w:szCs w:val="24"/>
        </w:rPr>
        <w:lastRenderedPageBreak/>
        <w:t>„10</w:t>
      </w:r>
      <w:r w:rsidR="006112B1" w:rsidRPr="00555FB2">
        <w:rPr>
          <w:rFonts w:ascii="Times New Roman" w:hAnsi="Times New Roman" w:cs="Times New Roman"/>
          <w:sz w:val="24"/>
          <w:szCs w:val="24"/>
        </w:rPr>
        <w:t>)</w:t>
      </w:r>
      <w:r w:rsidRPr="00555FB2">
        <w:rPr>
          <w:rFonts w:ascii="Times New Roman" w:hAnsi="Times New Roman" w:cs="Times New Roman"/>
          <w:sz w:val="24"/>
          <w:szCs w:val="24"/>
        </w:rPr>
        <w:t xml:space="preserve"> </w:t>
      </w:r>
      <w:r w:rsidR="00A22F4F">
        <w:rPr>
          <w:rFonts w:ascii="Times New Roman" w:hAnsi="Times New Roman" w:cs="Times New Roman"/>
          <w:sz w:val="24"/>
          <w:szCs w:val="24"/>
        </w:rPr>
        <w:t xml:space="preserve">50 protsendilt </w:t>
      </w:r>
      <w:r w:rsidR="00B94697" w:rsidRPr="00555FB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töövõtu-, käsundus- või muu teenuse osutamiseks sõlmitud </w:t>
      </w:r>
      <w:r w:rsidR="00B94697" w:rsidRPr="00555FB2">
        <w:rPr>
          <w:rFonts w:ascii="Times New Roman" w:hAnsi="Times New Roman" w:cs="Times New Roman"/>
          <w:sz w:val="24"/>
          <w:szCs w:val="24"/>
        </w:rPr>
        <w:t xml:space="preserve">võlaõigusliku lepingu alusel makstud </w:t>
      </w:r>
      <w:r w:rsidR="00B94697">
        <w:rPr>
          <w:rFonts w:ascii="Times New Roman" w:hAnsi="Times New Roman" w:cs="Times New Roman"/>
          <w:sz w:val="24"/>
          <w:szCs w:val="24"/>
        </w:rPr>
        <w:t xml:space="preserve">ja </w:t>
      </w:r>
      <w:r w:rsidR="002B5813">
        <w:rPr>
          <w:rFonts w:ascii="Times New Roman" w:hAnsi="Times New Roman" w:cs="Times New Roman"/>
          <w:sz w:val="24"/>
          <w:szCs w:val="24"/>
        </w:rPr>
        <w:t xml:space="preserve">ettevõtluskontole kantud </w:t>
      </w:r>
      <w:r w:rsidRPr="00555FB2">
        <w:rPr>
          <w:rFonts w:ascii="Times New Roman" w:hAnsi="Times New Roman" w:cs="Times New Roman"/>
          <w:sz w:val="24"/>
          <w:szCs w:val="24"/>
        </w:rPr>
        <w:t>t</w:t>
      </w:r>
      <w:r w:rsidR="00A22F4F">
        <w:rPr>
          <w:rFonts w:ascii="Times New Roman" w:hAnsi="Times New Roman" w:cs="Times New Roman"/>
          <w:sz w:val="24"/>
          <w:szCs w:val="24"/>
        </w:rPr>
        <w:t>asudelt</w:t>
      </w:r>
      <w:r w:rsidR="00555FB2" w:rsidRPr="00555FB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 käesoleva seaduse § 9 lõike 1 punktis 2</w:t>
      </w:r>
      <w:r w:rsidR="002F7338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  <w:vertAlign w:val="superscript"/>
        </w:rPr>
        <w:t>1</w:t>
      </w:r>
      <w:r w:rsidR="00555FB2" w:rsidRPr="00555FB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sätestatud juhul</w:t>
      </w:r>
      <w:r w:rsidRPr="00555FB2">
        <w:rPr>
          <w:rFonts w:ascii="Times New Roman" w:hAnsi="Times New Roman" w:cs="Times New Roman"/>
          <w:sz w:val="24"/>
          <w:szCs w:val="24"/>
        </w:rPr>
        <w:t>.</w:t>
      </w:r>
      <w:r w:rsidR="00D2688E" w:rsidRPr="00555FB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  <w:t>”</w:t>
      </w:r>
      <w:r w:rsidR="003E152E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;</w:t>
      </w:r>
    </w:p>
    <w:p w14:paraId="5393FBA5" w14:textId="6F29C088" w:rsidR="003E152E" w:rsidRDefault="003E152E" w:rsidP="00BF0E72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45153AC7" w14:textId="77777777" w:rsidR="00B479C0" w:rsidRDefault="003E152E" w:rsidP="00BF0E72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3E152E">
        <w:rPr>
          <w:rFonts w:ascii="Times New Roman" w:hAnsi="Times New Roman" w:cs="Times New Roman"/>
          <w:b/>
          <w:color w:val="202020"/>
          <w:sz w:val="24"/>
          <w:szCs w:val="24"/>
          <w:shd w:val="clear" w:color="auto" w:fill="FFFFFF"/>
        </w:rPr>
        <w:t>2)</w:t>
      </w:r>
      <w:r w:rsidRPr="003E152E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paragrahvi 9 lõike 1 punkt 1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B479C0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muudetakse ja sõnastatakse järgmiselt:</w:t>
      </w:r>
    </w:p>
    <w:p w14:paraId="25DACC40" w14:textId="4E21B78A" w:rsidR="00B479C0" w:rsidRPr="00B479C0" w:rsidRDefault="00B479C0" w:rsidP="00BF0E72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B479C0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„1) arvestama käesoleva seaduse § 2 lõike 1 punktides 1</w:t>
      </w:r>
      <w:bookmarkStart w:id="3" w:name="_Hlk156463609"/>
      <w:r w:rsidRPr="00B479C0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–</w:t>
      </w:r>
      <w:bookmarkEnd w:id="3"/>
      <w:r w:rsidRPr="00B479C0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4, 6</w:t>
      </w:r>
      <w:r w:rsidR="0022695F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ja</w:t>
      </w:r>
      <w:r w:rsidRPr="00B479C0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8</w:t>
      </w:r>
      <w:r w:rsidR="0022695F" w:rsidRPr="00B479C0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–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10</w:t>
      </w:r>
      <w:r w:rsidRPr="00B479C0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sätestatud sotsiaalmaksuga maksustatavatelt summadelt sotsiaalmaksu iga kindlustatava kohta </w:t>
      </w:r>
      <w:r w:rsidR="0022695F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ning</w:t>
      </w:r>
      <w:r w:rsidRPr="00B479C0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maksma §-s 7 toodud määras sotsiaalmaksu, arvestades käesoleva lõike punkti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de</w:t>
      </w:r>
      <w:r w:rsidRPr="00B479C0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s 2 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ja 2</w:t>
      </w:r>
      <w:r w:rsidRPr="002F4B5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  <w:vertAlign w:val="superscript"/>
        </w:rPr>
        <w:t>1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Pr="00B479C0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sätestatut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;</w:t>
      </w:r>
      <w:r w:rsidRPr="003E152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  <w:t>”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  <w:t>;</w:t>
      </w:r>
    </w:p>
    <w:p w14:paraId="6C373B5F" w14:textId="77777777" w:rsidR="006352B2" w:rsidRDefault="006352B2" w:rsidP="00BF0E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</w:pPr>
    </w:p>
    <w:p w14:paraId="7AD79E6F" w14:textId="193F781A" w:rsidR="006352B2" w:rsidRPr="006352B2" w:rsidRDefault="006352B2" w:rsidP="00BF0E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</w:pPr>
      <w:r w:rsidRPr="004A3103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en-GB"/>
        </w:rPr>
        <w:t>3)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  <w:t xml:space="preserve"> paragrahvi 9 lõike 1 punkti 2 täiendatakse pärast sõna „</w:t>
      </w:r>
      <w:commentRangeStart w:id="4"/>
      <w:r w:rsidR="00B618D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  <w:t>ettevõtlustuluks</w:t>
      </w:r>
      <w:r w:rsidR="004A3103" w:rsidRPr="003E152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  <w:t>”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  <w:t xml:space="preserve"> sõnadega „</w:t>
      </w:r>
      <w:r w:rsidR="00B618D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  <w:t xml:space="preserve">või </w:t>
      </w:r>
      <w:del w:id="5" w:author="Katariina Kärsten" w:date="2024-03-15T07:44:00Z">
        <w:r w:rsidR="00B618DB" w:rsidDel="00E36A52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en-GB"/>
          </w:rPr>
          <w:delText xml:space="preserve">kui tasu on </w:delText>
        </w:r>
      </w:del>
      <w:r w:rsidR="00B618D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  <w:t>kantud ettevõtluskontole</w:t>
      </w:r>
      <w:r w:rsidR="004A3103" w:rsidRPr="003E152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  <w:t>”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  <w:t>;</w:t>
      </w:r>
      <w:commentRangeEnd w:id="4"/>
      <w:r w:rsidR="001C336D">
        <w:rPr>
          <w:rStyle w:val="Kommentaariviide"/>
        </w:rPr>
        <w:commentReference w:id="4"/>
      </w:r>
    </w:p>
    <w:p w14:paraId="123C66DC" w14:textId="77777777" w:rsidR="001C336D" w:rsidRDefault="001C336D" w:rsidP="00BF0E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</w:pPr>
    </w:p>
    <w:p w14:paraId="00CE3E6F" w14:textId="35AAFBD6" w:rsidR="002F7338" w:rsidRPr="00846A17" w:rsidRDefault="004A3103" w:rsidP="00BF0E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en-GB"/>
        </w:rPr>
        <w:t>4</w:t>
      </w:r>
      <w:r w:rsidR="002F7338" w:rsidRPr="002F7338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en-GB"/>
        </w:rPr>
        <w:t>)</w:t>
      </w:r>
      <w:r w:rsidR="002F7338" w:rsidRPr="002F7338">
        <w:rPr>
          <w:rFonts w:ascii="Times New Roman" w:hAnsi="Times New Roman" w:cs="Times New Roman"/>
          <w:sz w:val="24"/>
          <w:szCs w:val="24"/>
        </w:rPr>
        <w:t xml:space="preserve"> </w:t>
      </w:r>
      <w:r w:rsidR="002F7338" w:rsidRPr="00846A17">
        <w:rPr>
          <w:rFonts w:ascii="Times New Roman" w:hAnsi="Times New Roman" w:cs="Times New Roman"/>
          <w:sz w:val="24"/>
          <w:szCs w:val="24"/>
        </w:rPr>
        <w:t>paragrahvi 9 lõiget 1 täiendatakse punktiga 2</w:t>
      </w:r>
      <w:r w:rsidR="002F7338" w:rsidRPr="00846A1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2F7338" w:rsidRPr="00846A17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0A929AA0" w14:textId="7E166D4D" w:rsidR="0032583B" w:rsidRPr="0032583B" w:rsidRDefault="002F7338" w:rsidP="003258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A17">
        <w:rPr>
          <w:rFonts w:ascii="Times New Roman" w:hAnsi="Times New Roman" w:cs="Times New Roman"/>
          <w:sz w:val="24"/>
          <w:szCs w:val="24"/>
        </w:rPr>
        <w:t>„2</w:t>
      </w:r>
      <w:r w:rsidRPr="00846A1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846A17">
        <w:rPr>
          <w:rFonts w:ascii="Times New Roman" w:hAnsi="Times New Roman" w:cs="Times New Roman"/>
          <w:sz w:val="24"/>
          <w:szCs w:val="24"/>
        </w:rPr>
        <w:t xml:space="preserve">) </w:t>
      </w:r>
      <w:bookmarkStart w:id="6" w:name="para9lg1p2"/>
      <w:bookmarkEnd w:id="6"/>
      <w:r w:rsidRPr="00846A17">
        <w:rPr>
          <w:rFonts w:ascii="Times New Roman" w:hAnsi="Times New Roman" w:cs="Times New Roman"/>
          <w:sz w:val="24"/>
          <w:szCs w:val="24"/>
        </w:rPr>
        <w:t>maksma käesoleva seaduse § 2 lõike 1 punktis</w:t>
      </w:r>
      <w:r>
        <w:rPr>
          <w:rFonts w:ascii="Times New Roman" w:hAnsi="Times New Roman" w:cs="Times New Roman"/>
          <w:sz w:val="24"/>
          <w:szCs w:val="24"/>
        </w:rPr>
        <w:t xml:space="preserve"> 10</w:t>
      </w:r>
      <w:r w:rsidRPr="00846A17">
        <w:rPr>
          <w:rFonts w:ascii="Times New Roman" w:hAnsi="Times New Roman" w:cs="Times New Roman"/>
          <w:sz w:val="24"/>
          <w:szCs w:val="24"/>
        </w:rPr>
        <w:t xml:space="preserve"> sätestatud sotsiaalmaksuga maksustatavatelt summadelt sotsiaalmaksu, välja arvatud juhul, kui tasu maksja on füüsiline isik, kes ei ole</w:t>
      </w:r>
      <w:r>
        <w:rPr>
          <w:rFonts w:ascii="Times New Roman" w:hAnsi="Times New Roman" w:cs="Times New Roman"/>
          <w:sz w:val="24"/>
          <w:szCs w:val="24"/>
        </w:rPr>
        <w:t xml:space="preserve"> füüsilisest isikust ettevõtja</w:t>
      </w:r>
      <w:r w:rsidR="0022695F">
        <w:rPr>
          <w:rFonts w:ascii="Times New Roman" w:hAnsi="Times New Roman" w:cs="Times New Roman"/>
          <w:sz w:val="24"/>
          <w:szCs w:val="24"/>
        </w:rPr>
        <w:t>,</w:t>
      </w:r>
      <w:r w:rsidR="00D014B6">
        <w:rPr>
          <w:rFonts w:ascii="Times New Roman" w:hAnsi="Times New Roman" w:cs="Times New Roman"/>
          <w:sz w:val="24"/>
          <w:szCs w:val="24"/>
        </w:rPr>
        <w:t xml:space="preserve"> või mitteresiden</w:t>
      </w:r>
      <w:r w:rsidR="00B618DB">
        <w:rPr>
          <w:rFonts w:ascii="Times New Roman" w:hAnsi="Times New Roman" w:cs="Times New Roman"/>
          <w:sz w:val="24"/>
          <w:szCs w:val="24"/>
        </w:rPr>
        <w:t>t</w:t>
      </w:r>
      <w:r w:rsidR="001C3169">
        <w:rPr>
          <w:rFonts w:ascii="Times New Roman" w:hAnsi="Times New Roman" w:cs="Times New Roman"/>
          <w:sz w:val="24"/>
          <w:szCs w:val="24"/>
        </w:rPr>
        <w:t>, kellel ei ole Eestis püsivat tegevuskohta või töötajaid</w:t>
      </w:r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  <w:t>”</w:t>
      </w:r>
      <w:r w:rsidRPr="00846A1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054CB7B" w14:textId="500EEBE0" w:rsidR="00555FB2" w:rsidRDefault="00555FB2" w:rsidP="00BF0E72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677BC112" w14:textId="0190C5D6" w:rsidR="00555FB2" w:rsidRPr="00555FB2" w:rsidRDefault="00AE6064" w:rsidP="00BF0E72">
      <w:pPr>
        <w:spacing w:after="0" w:line="240" w:lineRule="auto"/>
        <w:jc w:val="both"/>
        <w:rPr>
          <w:rFonts w:ascii="Times New Roman" w:hAnsi="Times New Roman" w:cs="Times New Roman"/>
          <w:b/>
          <w:color w:val="20202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202020"/>
          <w:sz w:val="24"/>
          <w:szCs w:val="24"/>
          <w:shd w:val="clear" w:color="auto" w:fill="FFFFFF"/>
        </w:rPr>
        <w:t>§ 5</w:t>
      </w:r>
      <w:r w:rsidR="00555FB2" w:rsidRPr="00555FB2">
        <w:rPr>
          <w:rFonts w:ascii="Times New Roman" w:hAnsi="Times New Roman" w:cs="Times New Roman"/>
          <w:b/>
          <w:color w:val="202020"/>
          <w:sz w:val="24"/>
          <w:szCs w:val="24"/>
          <w:shd w:val="clear" w:color="auto" w:fill="FFFFFF"/>
        </w:rPr>
        <w:t>. Tulumaksuseaduse muutmine</w:t>
      </w:r>
    </w:p>
    <w:p w14:paraId="2503A92F" w14:textId="187E311D" w:rsidR="00555FB2" w:rsidRDefault="00555FB2" w:rsidP="00BF0E72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3C2EF27D" w14:textId="75C96849" w:rsidR="00555FB2" w:rsidRDefault="00555FB2" w:rsidP="00BF0E72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555FB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Tulumaksuseaduses tehakse järgmised muudatused:</w:t>
      </w:r>
    </w:p>
    <w:p w14:paraId="4AB2BF3E" w14:textId="77777777" w:rsidR="00555FB2" w:rsidRPr="00555FB2" w:rsidRDefault="00555FB2" w:rsidP="00BF0E72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5251EDF0" w14:textId="0F866FD5" w:rsidR="00555FB2" w:rsidRPr="00555FB2" w:rsidRDefault="00555FB2" w:rsidP="00BF0E72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555FB2">
        <w:rPr>
          <w:rFonts w:ascii="Times New Roman" w:hAnsi="Times New Roman" w:cs="Times New Roman"/>
          <w:b/>
          <w:color w:val="202020"/>
          <w:sz w:val="24"/>
          <w:szCs w:val="24"/>
          <w:shd w:val="clear" w:color="auto" w:fill="FFFFFF"/>
        </w:rPr>
        <w:t>1)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paragrahv</w:t>
      </w:r>
      <w:r w:rsidR="0022695F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i</w:t>
      </w:r>
      <w:r w:rsidRPr="00555FB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34 punkt 13 tunnistatakse kehtetuks;</w:t>
      </w:r>
    </w:p>
    <w:p w14:paraId="0E669427" w14:textId="77777777" w:rsidR="00555FB2" w:rsidRDefault="00555FB2" w:rsidP="00BF0E72">
      <w:pPr>
        <w:spacing w:after="0" w:line="240" w:lineRule="auto"/>
        <w:jc w:val="both"/>
        <w:rPr>
          <w:rFonts w:ascii="Times New Roman" w:hAnsi="Times New Roman" w:cs="Times New Roman"/>
          <w:b/>
          <w:color w:val="202020"/>
          <w:sz w:val="24"/>
          <w:szCs w:val="24"/>
          <w:shd w:val="clear" w:color="auto" w:fill="FFFFFF"/>
        </w:rPr>
      </w:pPr>
    </w:p>
    <w:p w14:paraId="77E05B94" w14:textId="62B68058" w:rsidR="00555FB2" w:rsidRPr="00555FB2" w:rsidRDefault="00555FB2" w:rsidP="00BF0E72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555FB2">
        <w:rPr>
          <w:rFonts w:ascii="Times New Roman" w:hAnsi="Times New Roman" w:cs="Times New Roman"/>
          <w:b/>
          <w:color w:val="202020"/>
          <w:sz w:val="24"/>
          <w:szCs w:val="24"/>
          <w:shd w:val="clear" w:color="auto" w:fill="FFFFFF"/>
        </w:rPr>
        <w:t>2)</w:t>
      </w:r>
      <w:r w:rsidRPr="00555FB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paragrahvi 51 lõike 2 punkt 1 muudetakse ja sõnastatakse järgmiselt:</w:t>
      </w:r>
    </w:p>
    <w:p w14:paraId="64C6377C" w14:textId="1C194961" w:rsidR="00555FB2" w:rsidRDefault="00555FB2" w:rsidP="00BF0E72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555FB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„1) paragrahvi 34 punktides 3–6 ja 11 nimetatud kulud või väljamaksed;</w:t>
      </w:r>
      <w:r w:rsidRPr="00555FB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  <w:t>”</w:t>
      </w:r>
      <w:r w:rsidRPr="00555FB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.</w:t>
      </w:r>
    </w:p>
    <w:p w14:paraId="0E706D1A" w14:textId="76CF2719" w:rsidR="006112B1" w:rsidRPr="00846A17" w:rsidRDefault="006112B1" w:rsidP="00BF0E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162E54" w14:textId="13A553EB" w:rsidR="006112B1" w:rsidRPr="00846A17" w:rsidRDefault="006112B1" w:rsidP="00BF0E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46A17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FD33D5">
        <w:rPr>
          <w:rFonts w:ascii="Times New Roman" w:hAnsi="Times New Roman" w:cs="Times New Roman"/>
          <w:b/>
          <w:sz w:val="24"/>
          <w:szCs w:val="24"/>
        </w:rPr>
        <w:t>6</w:t>
      </w:r>
      <w:r w:rsidRPr="00846A17">
        <w:rPr>
          <w:rFonts w:ascii="Times New Roman" w:hAnsi="Times New Roman" w:cs="Times New Roman"/>
          <w:b/>
          <w:sz w:val="24"/>
          <w:szCs w:val="24"/>
        </w:rPr>
        <w:t>. Seaduse jõustumine</w:t>
      </w:r>
    </w:p>
    <w:p w14:paraId="0FFC029E" w14:textId="77777777" w:rsidR="006112B1" w:rsidRPr="00846A17" w:rsidRDefault="006112B1" w:rsidP="00BF0E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FD206B" w14:textId="2761E9D3" w:rsidR="006112B1" w:rsidRPr="00846A17" w:rsidRDefault="006112B1" w:rsidP="00BF0E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A17">
        <w:rPr>
          <w:rFonts w:ascii="Times New Roman" w:hAnsi="Times New Roman" w:cs="Times New Roman"/>
          <w:sz w:val="24"/>
          <w:szCs w:val="24"/>
        </w:rPr>
        <w:t xml:space="preserve">Käesolev seadus jõustub </w:t>
      </w:r>
      <w:r w:rsidR="00B2554A">
        <w:rPr>
          <w:rFonts w:ascii="Times New Roman" w:hAnsi="Times New Roman" w:cs="Times New Roman"/>
          <w:sz w:val="24"/>
          <w:szCs w:val="24"/>
        </w:rPr>
        <w:t>2025</w:t>
      </w:r>
      <w:r w:rsidRPr="00B2554A">
        <w:rPr>
          <w:rFonts w:ascii="Times New Roman" w:hAnsi="Times New Roman" w:cs="Times New Roman"/>
          <w:sz w:val="24"/>
          <w:szCs w:val="24"/>
        </w:rPr>
        <w:t>.</w:t>
      </w:r>
      <w:r w:rsidRPr="00846A17">
        <w:rPr>
          <w:rFonts w:ascii="Times New Roman" w:hAnsi="Times New Roman" w:cs="Times New Roman"/>
          <w:sz w:val="24"/>
          <w:szCs w:val="24"/>
        </w:rPr>
        <w:t xml:space="preserve"> aasta 1. jaanuaril. </w:t>
      </w:r>
    </w:p>
    <w:p w14:paraId="76D18B79" w14:textId="77777777" w:rsidR="006112B1" w:rsidRPr="00846A17" w:rsidRDefault="006112B1" w:rsidP="00BF0E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E0A2A8" w14:textId="77777777" w:rsidR="006112B1" w:rsidRPr="00846A17" w:rsidRDefault="006112B1" w:rsidP="006112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CCF10E" w14:textId="77777777" w:rsidR="006112B1" w:rsidRPr="00846A17" w:rsidRDefault="006112B1" w:rsidP="006112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4880C0" w14:textId="5170D313" w:rsidR="006112B1" w:rsidRPr="00846A17" w:rsidRDefault="00D754C1" w:rsidP="006112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Lauri </w:t>
      </w:r>
      <w:proofErr w:type="spellStart"/>
      <w:r>
        <w:rPr>
          <w:rFonts w:ascii="Times New Roman" w:hAnsi="Times New Roman" w:cs="Times New Roman"/>
          <w:sz w:val="24"/>
          <w:szCs w:val="24"/>
        </w:rPr>
        <w:t>Hussar</w:t>
      </w:r>
      <w:proofErr w:type="spellEnd"/>
    </w:p>
    <w:p w14:paraId="24801759" w14:textId="77777777" w:rsidR="006112B1" w:rsidRPr="00846A17" w:rsidRDefault="006112B1" w:rsidP="006112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A17">
        <w:rPr>
          <w:rFonts w:ascii="Times New Roman" w:hAnsi="Times New Roman" w:cs="Times New Roman"/>
          <w:sz w:val="24"/>
          <w:szCs w:val="24"/>
        </w:rPr>
        <w:t>Riigikogu esimees</w:t>
      </w:r>
    </w:p>
    <w:p w14:paraId="610C83C0" w14:textId="77777777" w:rsidR="006112B1" w:rsidRPr="00846A17" w:rsidRDefault="006112B1" w:rsidP="006112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275576" w14:textId="4ACE8E0E" w:rsidR="006112B1" w:rsidRPr="00846A17" w:rsidRDefault="006112B1" w:rsidP="006112B1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A17">
        <w:rPr>
          <w:rFonts w:ascii="Times New Roman" w:hAnsi="Times New Roman" w:cs="Times New Roman"/>
          <w:sz w:val="24"/>
          <w:szCs w:val="24"/>
        </w:rPr>
        <w:t>Tallinn, “….“ ………………202</w:t>
      </w:r>
      <w:r w:rsidR="00B1177B">
        <w:rPr>
          <w:rFonts w:ascii="Times New Roman" w:hAnsi="Times New Roman" w:cs="Times New Roman"/>
          <w:sz w:val="24"/>
          <w:szCs w:val="24"/>
        </w:rPr>
        <w:t>4</w:t>
      </w:r>
      <w:r w:rsidRPr="00846A17">
        <w:rPr>
          <w:rFonts w:ascii="Times New Roman" w:hAnsi="Times New Roman" w:cs="Times New Roman"/>
          <w:sz w:val="24"/>
          <w:szCs w:val="24"/>
        </w:rPr>
        <w:t>. a.</w:t>
      </w:r>
    </w:p>
    <w:p w14:paraId="58065B3E" w14:textId="77777777" w:rsidR="006112B1" w:rsidRPr="00846A17" w:rsidRDefault="006112B1" w:rsidP="006112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E74F64" w14:textId="527715D3" w:rsidR="006112B1" w:rsidRPr="00846A17" w:rsidRDefault="006112B1" w:rsidP="006112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A17">
        <w:rPr>
          <w:rFonts w:ascii="Times New Roman" w:hAnsi="Times New Roman" w:cs="Times New Roman"/>
          <w:sz w:val="24"/>
          <w:szCs w:val="24"/>
        </w:rPr>
        <w:t>Algatab Vabariigi Valitsus ………………………202</w:t>
      </w:r>
      <w:r w:rsidR="00B1177B">
        <w:rPr>
          <w:rFonts w:ascii="Times New Roman" w:hAnsi="Times New Roman" w:cs="Times New Roman"/>
          <w:sz w:val="24"/>
          <w:szCs w:val="24"/>
        </w:rPr>
        <w:t>4</w:t>
      </w:r>
    </w:p>
    <w:p w14:paraId="72DD5816" w14:textId="77777777" w:rsidR="006112B1" w:rsidRPr="00846A17" w:rsidRDefault="006112B1" w:rsidP="006112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893D01" w14:textId="77777777" w:rsidR="006112B1" w:rsidRPr="00846A17" w:rsidRDefault="006112B1" w:rsidP="006112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A17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1BF61054" w14:textId="31598BFF" w:rsidR="00113D9F" w:rsidRDefault="00113D9F">
      <w:pPr>
        <w:rPr>
          <w:rFonts w:ascii="Times New Roman" w:hAnsi="Times New Roman" w:cs="Times New Roman"/>
          <w:sz w:val="24"/>
          <w:szCs w:val="24"/>
        </w:rPr>
      </w:pPr>
    </w:p>
    <w:p w14:paraId="62AAFA29" w14:textId="77777777" w:rsidR="008545B9" w:rsidRDefault="008545B9">
      <w:pPr>
        <w:rPr>
          <w:rFonts w:ascii="Times New Roman" w:hAnsi="Times New Roman" w:cs="Times New Roman"/>
          <w:sz w:val="24"/>
          <w:szCs w:val="24"/>
        </w:rPr>
      </w:pPr>
    </w:p>
    <w:p w14:paraId="0047F7C9" w14:textId="77777777" w:rsidR="008545B9" w:rsidRDefault="008545B9">
      <w:pPr>
        <w:rPr>
          <w:rFonts w:ascii="Times New Roman" w:hAnsi="Times New Roman" w:cs="Times New Roman"/>
          <w:sz w:val="24"/>
          <w:szCs w:val="24"/>
        </w:rPr>
      </w:pPr>
    </w:p>
    <w:p w14:paraId="535C856F" w14:textId="1F77DE53" w:rsidR="009635E9" w:rsidRDefault="009635E9">
      <w:pPr>
        <w:rPr>
          <w:rFonts w:ascii="Times New Roman" w:hAnsi="Times New Roman" w:cs="Times New Roman"/>
          <w:sz w:val="24"/>
          <w:szCs w:val="24"/>
        </w:rPr>
      </w:pPr>
    </w:p>
    <w:p w14:paraId="710142AE" w14:textId="4F64C96E" w:rsidR="008E1D13" w:rsidRPr="00846A17" w:rsidRDefault="008E1D13">
      <w:pPr>
        <w:rPr>
          <w:rFonts w:ascii="Times New Roman" w:hAnsi="Times New Roman" w:cs="Times New Roman"/>
          <w:sz w:val="24"/>
          <w:szCs w:val="24"/>
        </w:rPr>
      </w:pPr>
    </w:p>
    <w:sectPr w:rsidR="008E1D13" w:rsidRPr="00846A17" w:rsidSect="009E242E">
      <w:footerReference w:type="default" r:id="rId12"/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Katariina Kärsten" w:date="2024-03-15T07:55:00Z" w:initials="KK">
    <w:p w14:paraId="7E704315" w14:textId="77777777" w:rsidR="00797FD7" w:rsidRDefault="00797FD7">
      <w:pPr>
        <w:pStyle w:val="Kommentaaritekst"/>
      </w:pPr>
      <w:r>
        <w:rPr>
          <w:rStyle w:val="Kommentaariviide"/>
        </w:rPr>
        <w:annotationRef/>
      </w:r>
      <w:r>
        <w:t xml:space="preserve">Palume EN ja SK vormistamisel juhinduda Riigikogu </w:t>
      </w:r>
      <w:r>
        <w:rPr>
          <w:color w:val="000000"/>
          <w:highlight w:val="white"/>
        </w:rPr>
        <w:t>juhatuse 2014. aasta 10. aprilli otsusega nr 70 kehtestatud eelnõu ja seletuskirja vormistamise juhend</w:t>
      </w:r>
      <w:r>
        <w:t xml:space="preserve">ist (leheküljenumbrid joondada alla keskele). </w:t>
      </w:r>
    </w:p>
    <w:p w14:paraId="33CA80F4" w14:textId="77777777" w:rsidR="00797FD7" w:rsidRDefault="00797FD7">
      <w:pPr>
        <w:pStyle w:val="Kommentaaritekst"/>
      </w:pPr>
      <w:r>
        <w:t xml:space="preserve">Juhend on leitav JuMi veebilehel: </w:t>
      </w:r>
    </w:p>
    <w:p w14:paraId="6160D90E" w14:textId="77777777" w:rsidR="00797FD7" w:rsidRDefault="00797FD7" w:rsidP="00DE6B01">
      <w:pPr>
        <w:pStyle w:val="Kommentaaritekst"/>
      </w:pPr>
      <w:hyperlink r:id="rId1" w:history="1">
        <w:r w:rsidRPr="00DE6B01">
          <w:rPr>
            <w:rStyle w:val="Hperlink"/>
          </w:rPr>
          <w:t>https://www.just.ee/oigusloome-arendamine/hea-oigusloome-ja-normitehnika/honte-kasiraamat</w:t>
        </w:r>
      </w:hyperlink>
    </w:p>
  </w:comment>
  <w:comment w:id="4" w:author="Katariina Kärsten" w:date="2024-02-27T13:16:00Z" w:initials="KK">
    <w:p w14:paraId="7B69EB6E" w14:textId="7B0B50D6" w:rsidR="00E36A52" w:rsidRDefault="001C336D">
      <w:pPr>
        <w:pStyle w:val="Kommentaaritekst"/>
      </w:pPr>
      <w:r>
        <w:rPr>
          <w:rStyle w:val="Kommentaariviide"/>
        </w:rPr>
        <w:annotationRef/>
      </w:r>
      <w:r w:rsidR="00E36A52">
        <w:t xml:space="preserve">Sätte sõnastus jätab lahtiseks, mis on erandi kohaldamise eeldused. Saab tõlgendada kahte pidi: </w:t>
      </w:r>
    </w:p>
    <w:p w14:paraId="2979E521" w14:textId="77777777" w:rsidR="00E36A52" w:rsidRDefault="00E36A52">
      <w:pPr>
        <w:pStyle w:val="Kommentaaritekst"/>
      </w:pPr>
    </w:p>
    <w:p w14:paraId="4457FABB" w14:textId="77777777" w:rsidR="00E36A52" w:rsidRDefault="00E36A52">
      <w:pPr>
        <w:pStyle w:val="Kommentaaritekst"/>
      </w:pPr>
      <w:r>
        <w:rPr>
          <w:highlight w:val="white"/>
        </w:rPr>
        <w:t xml:space="preserve">Variant 1: erand kohaldub, kui: </w:t>
      </w:r>
    </w:p>
    <w:p w14:paraId="7E3AA64E" w14:textId="77777777" w:rsidR="00E36A52" w:rsidRDefault="00E36A52">
      <w:pPr>
        <w:pStyle w:val="Kommentaaritekst"/>
        <w:numPr>
          <w:ilvl w:val="0"/>
          <w:numId w:val="15"/>
        </w:numPr>
      </w:pPr>
      <w:r>
        <w:rPr>
          <w:highlight w:val="white"/>
        </w:rPr>
        <w:t xml:space="preserve">isik on FIE ja tasu on ettevõtlustulu või </w:t>
      </w:r>
    </w:p>
    <w:p w14:paraId="2B0AFE64" w14:textId="77777777" w:rsidR="00E36A52" w:rsidRDefault="00E36A52">
      <w:pPr>
        <w:pStyle w:val="Kommentaaritekst"/>
        <w:numPr>
          <w:ilvl w:val="0"/>
          <w:numId w:val="15"/>
        </w:numPr>
      </w:pPr>
      <w:r>
        <w:rPr>
          <w:highlight w:val="white"/>
        </w:rPr>
        <w:t>tasu on kantud ettevõtluskontole.</w:t>
      </w:r>
    </w:p>
    <w:p w14:paraId="5FCE0623" w14:textId="77777777" w:rsidR="00E36A52" w:rsidRDefault="00E36A52">
      <w:pPr>
        <w:pStyle w:val="Kommentaaritekst"/>
      </w:pPr>
    </w:p>
    <w:p w14:paraId="7DCE5550" w14:textId="77777777" w:rsidR="00E36A52" w:rsidRDefault="00E36A52">
      <w:pPr>
        <w:pStyle w:val="Kommentaaritekst"/>
      </w:pPr>
      <w:r>
        <w:rPr>
          <w:highlight w:val="white"/>
        </w:rPr>
        <w:t xml:space="preserve">Variant 2: erand kohaldub, kui isik on FIE ja:  </w:t>
      </w:r>
    </w:p>
    <w:p w14:paraId="6FABCDC7" w14:textId="77777777" w:rsidR="00E36A52" w:rsidRDefault="00E36A52">
      <w:pPr>
        <w:pStyle w:val="Kommentaaritekst"/>
        <w:numPr>
          <w:ilvl w:val="0"/>
          <w:numId w:val="16"/>
        </w:numPr>
      </w:pPr>
      <w:r>
        <w:rPr>
          <w:highlight w:val="white"/>
        </w:rPr>
        <w:t xml:space="preserve">tasu on ettevõtlustulu või </w:t>
      </w:r>
    </w:p>
    <w:p w14:paraId="2D0244E7" w14:textId="77777777" w:rsidR="00E36A52" w:rsidRDefault="00E36A52">
      <w:pPr>
        <w:pStyle w:val="Kommentaaritekst"/>
        <w:numPr>
          <w:ilvl w:val="0"/>
          <w:numId w:val="16"/>
        </w:numPr>
      </w:pPr>
      <w:r>
        <w:rPr>
          <w:highlight w:val="white"/>
        </w:rPr>
        <w:t xml:space="preserve">tasu on kantud ettevõtluskontole. </w:t>
      </w:r>
    </w:p>
    <w:p w14:paraId="4B1A2444" w14:textId="77777777" w:rsidR="00E36A52" w:rsidRDefault="00E36A52">
      <w:pPr>
        <w:pStyle w:val="Kommentaaritekst"/>
      </w:pPr>
    </w:p>
    <w:p w14:paraId="44EE1015" w14:textId="77777777" w:rsidR="00E36A52" w:rsidRDefault="00E36A52">
      <w:pPr>
        <w:pStyle w:val="Kommentaaritekst"/>
      </w:pPr>
      <w:r>
        <w:rPr>
          <w:highlight w:val="white"/>
        </w:rPr>
        <w:t xml:space="preserve">SK-st ja süstemaatilisest tõlgendusest on võimalik aru saada, et eelnõu koostajad peavad silmas teist varianti. Pakume lühendatud sõnastuse, mis  kajastab varianti 2 ja eelviidatud tõlgendusprobleemi ei tekita. Pakutud sõnastuse korral oleks normi sõnastus järgmine: </w:t>
      </w:r>
    </w:p>
    <w:p w14:paraId="7BEBC520" w14:textId="77777777" w:rsidR="00E36A52" w:rsidRDefault="00E36A52">
      <w:pPr>
        <w:pStyle w:val="Kommentaaritekst"/>
      </w:pPr>
    </w:p>
    <w:p w14:paraId="1EF6521D" w14:textId="77777777" w:rsidR="00E36A52" w:rsidRDefault="00E36A52">
      <w:pPr>
        <w:pStyle w:val="Kommentaaritekst"/>
      </w:pPr>
      <w:r>
        <w:rPr>
          <w:i/>
          <w:iCs/>
          <w:highlight w:val="white"/>
        </w:rPr>
        <w:t>[S</w:t>
      </w:r>
      <w:r>
        <w:rPr>
          <w:i/>
          <w:iCs/>
          <w:color w:val="202020"/>
          <w:highlight w:val="white"/>
        </w:rPr>
        <w:t>otsiaalmaksu maksja on kohustatud:</w:t>
      </w:r>
      <w:r>
        <w:rPr>
          <w:i/>
          <w:iCs/>
          <w:highlight w:val="white"/>
        </w:rPr>
        <w:t>]</w:t>
      </w:r>
    </w:p>
    <w:p w14:paraId="1E4E23CE" w14:textId="77777777" w:rsidR="00E36A52" w:rsidRDefault="00E36A52" w:rsidP="00CA47C4">
      <w:pPr>
        <w:pStyle w:val="Kommentaaritekst"/>
      </w:pPr>
      <w:r>
        <w:rPr>
          <w:i/>
          <w:iCs/>
          <w:color w:val="202020"/>
          <w:highlight w:val="white"/>
        </w:rPr>
        <w:t xml:space="preserve">2) maksma käesoleva seaduse § 2 lõike 1 punktides 4 ja 6 sätestatud sotsiaalmaksuga maksustatavatelt summadelt sotsiaalmaksu, välja arvatud juhul, kui tasu saav isik on kantud äriregistrisse füüsilisest isikust ettevõtjana ning tasu on saaja ettevõtlustuluks </w:t>
      </w:r>
      <w:r>
        <w:rPr>
          <w:i/>
          <w:iCs/>
          <w:color w:val="202020"/>
          <w:highlight w:val="white"/>
          <w:u w:val="single"/>
        </w:rPr>
        <w:t>või kantud isiku ettevõtluskontole</w:t>
      </w:r>
      <w:r>
        <w:rPr>
          <w:i/>
          <w:iCs/>
          <w:color w:val="202020"/>
          <w:highlight w:val="white"/>
        </w:rPr>
        <w:t>;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160D90E" w15:done="0"/>
  <w15:commentEx w15:paraId="1E4E23C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9E7D6A" w16cex:dateUtc="2024-03-15T05:55:00Z"/>
  <w16cex:commentExtensible w16cex:durableId="29885F30" w16cex:dateUtc="2024-02-27T11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160D90E" w16cid:durableId="299E7D6A"/>
  <w16cid:commentId w16cid:paraId="1E4E23CE" w16cid:durableId="29885F3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9373A" w14:textId="77777777" w:rsidR="00F37F78" w:rsidRDefault="00F37F78" w:rsidP="00F37F78">
      <w:pPr>
        <w:spacing w:after="0" w:line="240" w:lineRule="auto"/>
      </w:pPr>
      <w:r>
        <w:separator/>
      </w:r>
    </w:p>
  </w:endnote>
  <w:endnote w:type="continuationSeparator" w:id="0">
    <w:p w14:paraId="147D992C" w14:textId="77777777" w:rsidR="00F37F78" w:rsidRDefault="00F37F78" w:rsidP="00F37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7126889"/>
      <w:docPartObj>
        <w:docPartGallery w:val="Page Numbers (Bottom of Page)"/>
        <w:docPartUnique/>
      </w:docPartObj>
    </w:sdtPr>
    <w:sdtEndPr/>
    <w:sdtContent>
      <w:p w14:paraId="65636CE9" w14:textId="308C40E4" w:rsidR="00F37F78" w:rsidRDefault="00F37F78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E9C9B6" w14:textId="77777777" w:rsidR="00F37F78" w:rsidRDefault="00F37F7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B5074" w14:textId="77777777" w:rsidR="00F37F78" w:rsidRDefault="00F37F78" w:rsidP="00F37F78">
      <w:pPr>
        <w:spacing w:after="0" w:line="240" w:lineRule="auto"/>
      </w:pPr>
      <w:r>
        <w:separator/>
      </w:r>
    </w:p>
  </w:footnote>
  <w:footnote w:type="continuationSeparator" w:id="0">
    <w:p w14:paraId="0DE9BE87" w14:textId="77777777" w:rsidR="00F37F78" w:rsidRDefault="00F37F78" w:rsidP="00F37F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B7CE7"/>
    <w:multiLevelType w:val="hybridMultilevel"/>
    <w:tmpl w:val="39B076B4"/>
    <w:lvl w:ilvl="0" w:tplc="5DCAA29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F4E24"/>
    <w:multiLevelType w:val="hybridMultilevel"/>
    <w:tmpl w:val="FB6AA480"/>
    <w:lvl w:ilvl="0" w:tplc="C6646BAA">
      <w:start w:val="1"/>
      <w:numFmt w:val="decimal"/>
      <w:lvlText w:val="%1)"/>
      <w:lvlJc w:val="left"/>
      <w:pPr>
        <w:ind w:left="720" w:hanging="360"/>
      </w:pPr>
      <w:rPr>
        <w:rFonts w:hint="default"/>
        <w:color w:val="2020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23768"/>
    <w:multiLevelType w:val="hybridMultilevel"/>
    <w:tmpl w:val="874ABDD6"/>
    <w:lvl w:ilvl="0" w:tplc="66264FE6">
      <w:start w:val="1"/>
      <w:numFmt w:val="lowerLetter"/>
      <w:lvlText w:val="%1)"/>
      <w:lvlJc w:val="left"/>
      <w:pPr>
        <w:ind w:left="720" w:hanging="360"/>
      </w:pPr>
    </w:lvl>
    <w:lvl w:ilvl="1" w:tplc="7EDC3C64">
      <w:start w:val="1"/>
      <w:numFmt w:val="lowerLetter"/>
      <w:lvlText w:val="%2)"/>
      <w:lvlJc w:val="left"/>
      <w:pPr>
        <w:ind w:left="720" w:hanging="360"/>
      </w:pPr>
    </w:lvl>
    <w:lvl w:ilvl="2" w:tplc="31366D40">
      <w:start w:val="1"/>
      <w:numFmt w:val="lowerLetter"/>
      <w:lvlText w:val="%3)"/>
      <w:lvlJc w:val="left"/>
      <w:pPr>
        <w:ind w:left="720" w:hanging="360"/>
      </w:pPr>
    </w:lvl>
    <w:lvl w:ilvl="3" w:tplc="AC4A0C1C">
      <w:start w:val="1"/>
      <w:numFmt w:val="lowerLetter"/>
      <w:lvlText w:val="%4)"/>
      <w:lvlJc w:val="left"/>
      <w:pPr>
        <w:ind w:left="720" w:hanging="360"/>
      </w:pPr>
    </w:lvl>
    <w:lvl w:ilvl="4" w:tplc="06D8DE74">
      <w:start w:val="1"/>
      <w:numFmt w:val="lowerLetter"/>
      <w:lvlText w:val="%5)"/>
      <w:lvlJc w:val="left"/>
      <w:pPr>
        <w:ind w:left="720" w:hanging="360"/>
      </w:pPr>
    </w:lvl>
    <w:lvl w:ilvl="5" w:tplc="A9FCA0C2">
      <w:start w:val="1"/>
      <w:numFmt w:val="lowerLetter"/>
      <w:lvlText w:val="%6)"/>
      <w:lvlJc w:val="left"/>
      <w:pPr>
        <w:ind w:left="720" w:hanging="360"/>
      </w:pPr>
    </w:lvl>
    <w:lvl w:ilvl="6" w:tplc="CC3E0F94">
      <w:start w:val="1"/>
      <w:numFmt w:val="lowerLetter"/>
      <w:lvlText w:val="%7)"/>
      <w:lvlJc w:val="left"/>
      <w:pPr>
        <w:ind w:left="720" w:hanging="360"/>
      </w:pPr>
    </w:lvl>
    <w:lvl w:ilvl="7" w:tplc="072C7DFE">
      <w:start w:val="1"/>
      <w:numFmt w:val="lowerLetter"/>
      <w:lvlText w:val="%8)"/>
      <w:lvlJc w:val="left"/>
      <w:pPr>
        <w:ind w:left="720" w:hanging="360"/>
      </w:pPr>
    </w:lvl>
    <w:lvl w:ilvl="8" w:tplc="EEEECFDC">
      <w:start w:val="1"/>
      <w:numFmt w:val="lowerLetter"/>
      <w:lvlText w:val="%9)"/>
      <w:lvlJc w:val="left"/>
      <w:pPr>
        <w:ind w:left="720" w:hanging="360"/>
      </w:pPr>
    </w:lvl>
  </w:abstractNum>
  <w:abstractNum w:abstractNumId="3" w15:restartNumberingAfterBreak="0">
    <w:nsid w:val="17717338"/>
    <w:multiLevelType w:val="hybridMultilevel"/>
    <w:tmpl w:val="4254F0B6"/>
    <w:lvl w:ilvl="0" w:tplc="62A85B7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81BC4"/>
    <w:multiLevelType w:val="hybridMultilevel"/>
    <w:tmpl w:val="E1DC74BE"/>
    <w:lvl w:ilvl="0" w:tplc="26005304">
      <w:start w:val="1"/>
      <w:numFmt w:val="lowerLetter"/>
      <w:lvlText w:val="%1)"/>
      <w:lvlJc w:val="left"/>
      <w:pPr>
        <w:ind w:left="720" w:hanging="360"/>
      </w:pPr>
    </w:lvl>
    <w:lvl w:ilvl="1" w:tplc="1B54A5BC">
      <w:start w:val="1"/>
      <w:numFmt w:val="lowerLetter"/>
      <w:lvlText w:val="%2)"/>
      <w:lvlJc w:val="left"/>
      <w:pPr>
        <w:ind w:left="720" w:hanging="360"/>
      </w:pPr>
    </w:lvl>
    <w:lvl w:ilvl="2" w:tplc="968AC6FE">
      <w:start w:val="1"/>
      <w:numFmt w:val="lowerLetter"/>
      <w:lvlText w:val="%3)"/>
      <w:lvlJc w:val="left"/>
      <w:pPr>
        <w:ind w:left="720" w:hanging="360"/>
      </w:pPr>
    </w:lvl>
    <w:lvl w:ilvl="3" w:tplc="B2607BE2">
      <w:start w:val="1"/>
      <w:numFmt w:val="lowerLetter"/>
      <w:lvlText w:val="%4)"/>
      <w:lvlJc w:val="left"/>
      <w:pPr>
        <w:ind w:left="720" w:hanging="360"/>
      </w:pPr>
    </w:lvl>
    <w:lvl w:ilvl="4" w:tplc="FB381C22">
      <w:start w:val="1"/>
      <w:numFmt w:val="lowerLetter"/>
      <w:lvlText w:val="%5)"/>
      <w:lvlJc w:val="left"/>
      <w:pPr>
        <w:ind w:left="720" w:hanging="360"/>
      </w:pPr>
    </w:lvl>
    <w:lvl w:ilvl="5" w:tplc="968E2F3A">
      <w:start w:val="1"/>
      <w:numFmt w:val="lowerLetter"/>
      <w:lvlText w:val="%6)"/>
      <w:lvlJc w:val="left"/>
      <w:pPr>
        <w:ind w:left="720" w:hanging="360"/>
      </w:pPr>
    </w:lvl>
    <w:lvl w:ilvl="6" w:tplc="243C66A0">
      <w:start w:val="1"/>
      <w:numFmt w:val="lowerLetter"/>
      <w:lvlText w:val="%7)"/>
      <w:lvlJc w:val="left"/>
      <w:pPr>
        <w:ind w:left="720" w:hanging="360"/>
      </w:pPr>
    </w:lvl>
    <w:lvl w:ilvl="7" w:tplc="5DE69816">
      <w:start w:val="1"/>
      <w:numFmt w:val="lowerLetter"/>
      <w:lvlText w:val="%8)"/>
      <w:lvlJc w:val="left"/>
      <w:pPr>
        <w:ind w:left="720" w:hanging="360"/>
      </w:pPr>
    </w:lvl>
    <w:lvl w:ilvl="8" w:tplc="EDEE6F88">
      <w:start w:val="1"/>
      <w:numFmt w:val="lowerLetter"/>
      <w:lvlText w:val="%9)"/>
      <w:lvlJc w:val="left"/>
      <w:pPr>
        <w:ind w:left="720" w:hanging="360"/>
      </w:pPr>
    </w:lvl>
  </w:abstractNum>
  <w:abstractNum w:abstractNumId="5" w15:restartNumberingAfterBreak="0">
    <w:nsid w:val="1F0F485B"/>
    <w:multiLevelType w:val="hybridMultilevel"/>
    <w:tmpl w:val="4AAC24B6"/>
    <w:lvl w:ilvl="0" w:tplc="1F94F30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A0D94"/>
    <w:multiLevelType w:val="hybridMultilevel"/>
    <w:tmpl w:val="3B9638DA"/>
    <w:lvl w:ilvl="0" w:tplc="703C38FC">
      <w:start w:val="1"/>
      <w:numFmt w:val="lowerLetter"/>
      <w:lvlText w:val="%1)"/>
      <w:lvlJc w:val="left"/>
      <w:pPr>
        <w:ind w:left="720" w:hanging="360"/>
      </w:pPr>
    </w:lvl>
    <w:lvl w:ilvl="1" w:tplc="77FC5FA4">
      <w:start w:val="1"/>
      <w:numFmt w:val="lowerLetter"/>
      <w:lvlText w:val="%2)"/>
      <w:lvlJc w:val="left"/>
      <w:pPr>
        <w:ind w:left="720" w:hanging="360"/>
      </w:pPr>
    </w:lvl>
    <w:lvl w:ilvl="2" w:tplc="9488B90A">
      <w:start w:val="1"/>
      <w:numFmt w:val="lowerLetter"/>
      <w:lvlText w:val="%3)"/>
      <w:lvlJc w:val="left"/>
      <w:pPr>
        <w:ind w:left="720" w:hanging="360"/>
      </w:pPr>
    </w:lvl>
    <w:lvl w:ilvl="3" w:tplc="39BE7E8E">
      <w:start w:val="1"/>
      <w:numFmt w:val="lowerLetter"/>
      <w:lvlText w:val="%4)"/>
      <w:lvlJc w:val="left"/>
      <w:pPr>
        <w:ind w:left="720" w:hanging="360"/>
      </w:pPr>
    </w:lvl>
    <w:lvl w:ilvl="4" w:tplc="A5B232F6">
      <w:start w:val="1"/>
      <w:numFmt w:val="lowerLetter"/>
      <w:lvlText w:val="%5)"/>
      <w:lvlJc w:val="left"/>
      <w:pPr>
        <w:ind w:left="720" w:hanging="360"/>
      </w:pPr>
    </w:lvl>
    <w:lvl w:ilvl="5" w:tplc="7F74E1A2">
      <w:start w:val="1"/>
      <w:numFmt w:val="lowerLetter"/>
      <w:lvlText w:val="%6)"/>
      <w:lvlJc w:val="left"/>
      <w:pPr>
        <w:ind w:left="720" w:hanging="360"/>
      </w:pPr>
    </w:lvl>
    <w:lvl w:ilvl="6" w:tplc="BFA49B1A">
      <w:start w:val="1"/>
      <w:numFmt w:val="lowerLetter"/>
      <w:lvlText w:val="%7)"/>
      <w:lvlJc w:val="left"/>
      <w:pPr>
        <w:ind w:left="720" w:hanging="360"/>
      </w:pPr>
    </w:lvl>
    <w:lvl w:ilvl="7" w:tplc="D5BC0EDE">
      <w:start w:val="1"/>
      <w:numFmt w:val="lowerLetter"/>
      <w:lvlText w:val="%8)"/>
      <w:lvlJc w:val="left"/>
      <w:pPr>
        <w:ind w:left="720" w:hanging="360"/>
      </w:pPr>
    </w:lvl>
    <w:lvl w:ilvl="8" w:tplc="D49638B8">
      <w:start w:val="1"/>
      <w:numFmt w:val="lowerLetter"/>
      <w:lvlText w:val="%9)"/>
      <w:lvlJc w:val="left"/>
      <w:pPr>
        <w:ind w:left="720" w:hanging="360"/>
      </w:pPr>
    </w:lvl>
  </w:abstractNum>
  <w:abstractNum w:abstractNumId="7" w15:restartNumberingAfterBreak="0">
    <w:nsid w:val="27A76E11"/>
    <w:multiLevelType w:val="hybridMultilevel"/>
    <w:tmpl w:val="B4B639A2"/>
    <w:lvl w:ilvl="0" w:tplc="6B90F9FE">
      <w:start w:val="1"/>
      <w:numFmt w:val="lowerLetter"/>
      <w:lvlText w:val="%1)"/>
      <w:lvlJc w:val="left"/>
      <w:pPr>
        <w:ind w:left="720" w:hanging="360"/>
      </w:pPr>
    </w:lvl>
    <w:lvl w:ilvl="1" w:tplc="3CB2C4DC">
      <w:start w:val="1"/>
      <w:numFmt w:val="lowerLetter"/>
      <w:lvlText w:val="%2)"/>
      <w:lvlJc w:val="left"/>
      <w:pPr>
        <w:ind w:left="720" w:hanging="360"/>
      </w:pPr>
    </w:lvl>
    <w:lvl w:ilvl="2" w:tplc="A288C1D2">
      <w:start w:val="1"/>
      <w:numFmt w:val="lowerLetter"/>
      <w:lvlText w:val="%3)"/>
      <w:lvlJc w:val="left"/>
      <w:pPr>
        <w:ind w:left="720" w:hanging="360"/>
      </w:pPr>
    </w:lvl>
    <w:lvl w:ilvl="3" w:tplc="0F80058A">
      <w:start w:val="1"/>
      <w:numFmt w:val="lowerLetter"/>
      <w:lvlText w:val="%4)"/>
      <w:lvlJc w:val="left"/>
      <w:pPr>
        <w:ind w:left="720" w:hanging="360"/>
      </w:pPr>
    </w:lvl>
    <w:lvl w:ilvl="4" w:tplc="ED068268">
      <w:start w:val="1"/>
      <w:numFmt w:val="lowerLetter"/>
      <w:lvlText w:val="%5)"/>
      <w:lvlJc w:val="left"/>
      <w:pPr>
        <w:ind w:left="720" w:hanging="360"/>
      </w:pPr>
    </w:lvl>
    <w:lvl w:ilvl="5" w:tplc="394ED684">
      <w:start w:val="1"/>
      <w:numFmt w:val="lowerLetter"/>
      <w:lvlText w:val="%6)"/>
      <w:lvlJc w:val="left"/>
      <w:pPr>
        <w:ind w:left="720" w:hanging="360"/>
      </w:pPr>
    </w:lvl>
    <w:lvl w:ilvl="6" w:tplc="1E74A842">
      <w:start w:val="1"/>
      <w:numFmt w:val="lowerLetter"/>
      <w:lvlText w:val="%7)"/>
      <w:lvlJc w:val="left"/>
      <w:pPr>
        <w:ind w:left="720" w:hanging="360"/>
      </w:pPr>
    </w:lvl>
    <w:lvl w:ilvl="7" w:tplc="6F5230AA">
      <w:start w:val="1"/>
      <w:numFmt w:val="lowerLetter"/>
      <w:lvlText w:val="%8)"/>
      <w:lvlJc w:val="left"/>
      <w:pPr>
        <w:ind w:left="720" w:hanging="360"/>
      </w:pPr>
    </w:lvl>
    <w:lvl w:ilvl="8" w:tplc="69B4BA82">
      <w:start w:val="1"/>
      <w:numFmt w:val="lowerLetter"/>
      <w:lvlText w:val="%9)"/>
      <w:lvlJc w:val="left"/>
      <w:pPr>
        <w:ind w:left="720" w:hanging="360"/>
      </w:pPr>
    </w:lvl>
  </w:abstractNum>
  <w:abstractNum w:abstractNumId="8" w15:restartNumberingAfterBreak="0">
    <w:nsid w:val="2DA13DD4"/>
    <w:multiLevelType w:val="hybridMultilevel"/>
    <w:tmpl w:val="27F6563C"/>
    <w:lvl w:ilvl="0" w:tplc="09EE6AF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2A1407"/>
    <w:multiLevelType w:val="hybridMultilevel"/>
    <w:tmpl w:val="6A9ECE8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33D1C"/>
    <w:multiLevelType w:val="hybridMultilevel"/>
    <w:tmpl w:val="929E312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1A6C06"/>
    <w:multiLevelType w:val="hybridMultilevel"/>
    <w:tmpl w:val="01D48B30"/>
    <w:lvl w:ilvl="0" w:tplc="9F7837B2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200" w:hanging="360"/>
      </w:pPr>
    </w:lvl>
    <w:lvl w:ilvl="2" w:tplc="0425001B" w:tentative="1">
      <w:start w:val="1"/>
      <w:numFmt w:val="lowerRoman"/>
      <w:lvlText w:val="%3."/>
      <w:lvlJc w:val="right"/>
      <w:pPr>
        <w:ind w:left="1920" w:hanging="180"/>
      </w:pPr>
    </w:lvl>
    <w:lvl w:ilvl="3" w:tplc="0425000F" w:tentative="1">
      <w:start w:val="1"/>
      <w:numFmt w:val="decimal"/>
      <w:lvlText w:val="%4."/>
      <w:lvlJc w:val="left"/>
      <w:pPr>
        <w:ind w:left="2640" w:hanging="360"/>
      </w:pPr>
    </w:lvl>
    <w:lvl w:ilvl="4" w:tplc="04250019" w:tentative="1">
      <w:start w:val="1"/>
      <w:numFmt w:val="lowerLetter"/>
      <w:lvlText w:val="%5."/>
      <w:lvlJc w:val="left"/>
      <w:pPr>
        <w:ind w:left="3360" w:hanging="360"/>
      </w:pPr>
    </w:lvl>
    <w:lvl w:ilvl="5" w:tplc="0425001B" w:tentative="1">
      <w:start w:val="1"/>
      <w:numFmt w:val="lowerRoman"/>
      <w:lvlText w:val="%6."/>
      <w:lvlJc w:val="right"/>
      <w:pPr>
        <w:ind w:left="4080" w:hanging="180"/>
      </w:pPr>
    </w:lvl>
    <w:lvl w:ilvl="6" w:tplc="0425000F" w:tentative="1">
      <w:start w:val="1"/>
      <w:numFmt w:val="decimal"/>
      <w:lvlText w:val="%7."/>
      <w:lvlJc w:val="left"/>
      <w:pPr>
        <w:ind w:left="4800" w:hanging="360"/>
      </w:pPr>
    </w:lvl>
    <w:lvl w:ilvl="7" w:tplc="04250019" w:tentative="1">
      <w:start w:val="1"/>
      <w:numFmt w:val="lowerLetter"/>
      <w:lvlText w:val="%8."/>
      <w:lvlJc w:val="left"/>
      <w:pPr>
        <w:ind w:left="5520" w:hanging="360"/>
      </w:pPr>
    </w:lvl>
    <w:lvl w:ilvl="8" w:tplc="042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2" w15:restartNumberingAfterBreak="0">
    <w:nsid w:val="43927EBD"/>
    <w:multiLevelType w:val="hybridMultilevel"/>
    <w:tmpl w:val="B69275C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292199"/>
    <w:multiLevelType w:val="hybridMultilevel"/>
    <w:tmpl w:val="057A65A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C67C97"/>
    <w:multiLevelType w:val="hybridMultilevel"/>
    <w:tmpl w:val="36D88D0E"/>
    <w:lvl w:ilvl="0" w:tplc="042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5235C9"/>
    <w:multiLevelType w:val="hybridMultilevel"/>
    <w:tmpl w:val="329E5BB2"/>
    <w:lvl w:ilvl="0" w:tplc="ECE22FB8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200" w:hanging="360"/>
      </w:pPr>
    </w:lvl>
    <w:lvl w:ilvl="2" w:tplc="0425001B" w:tentative="1">
      <w:start w:val="1"/>
      <w:numFmt w:val="lowerRoman"/>
      <w:lvlText w:val="%3."/>
      <w:lvlJc w:val="right"/>
      <w:pPr>
        <w:ind w:left="1920" w:hanging="180"/>
      </w:pPr>
    </w:lvl>
    <w:lvl w:ilvl="3" w:tplc="0425000F" w:tentative="1">
      <w:start w:val="1"/>
      <w:numFmt w:val="decimal"/>
      <w:lvlText w:val="%4."/>
      <w:lvlJc w:val="left"/>
      <w:pPr>
        <w:ind w:left="2640" w:hanging="360"/>
      </w:pPr>
    </w:lvl>
    <w:lvl w:ilvl="4" w:tplc="04250019" w:tentative="1">
      <w:start w:val="1"/>
      <w:numFmt w:val="lowerLetter"/>
      <w:lvlText w:val="%5."/>
      <w:lvlJc w:val="left"/>
      <w:pPr>
        <w:ind w:left="3360" w:hanging="360"/>
      </w:pPr>
    </w:lvl>
    <w:lvl w:ilvl="5" w:tplc="0425001B" w:tentative="1">
      <w:start w:val="1"/>
      <w:numFmt w:val="lowerRoman"/>
      <w:lvlText w:val="%6."/>
      <w:lvlJc w:val="right"/>
      <w:pPr>
        <w:ind w:left="4080" w:hanging="180"/>
      </w:pPr>
    </w:lvl>
    <w:lvl w:ilvl="6" w:tplc="0425000F" w:tentative="1">
      <w:start w:val="1"/>
      <w:numFmt w:val="decimal"/>
      <w:lvlText w:val="%7."/>
      <w:lvlJc w:val="left"/>
      <w:pPr>
        <w:ind w:left="4800" w:hanging="360"/>
      </w:pPr>
    </w:lvl>
    <w:lvl w:ilvl="7" w:tplc="04250019" w:tentative="1">
      <w:start w:val="1"/>
      <w:numFmt w:val="lowerLetter"/>
      <w:lvlText w:val="%8."/>
      <w:lvlJc w:val="left"/>
      <w:pPr>
        <w:ind w:left="5520" w:hanging="360"/>
      </w:pPr>
    </w:lvl>
    <w:lvl w:ilvl="8" w:tplc="0425001B" w:tentative="1">
      <w:start w:val="1"/>
      <w:numFmt w:val="lowerRoman"/>
      <w:lvlText w:val="%9."/>
      <w:lvlJc w:val="right"/>
      <w:pPr>
        <w:ind w:left="6240" w:hanging="180"/>
      </w:pPr>
    </w:lvl>
  </w:abstractNum>
  <w:num w:numId="1" w16cid:durableId="139078943">
    <w:abstractNumId w:val="0"/>
  </w:num>
  <w:num w:numId="2" w16cid:durableId="1887792514">
    <w:abstractNumId w:val="12"/>
  </w:num>
  <w:num w:numId="3" w16cid:durableId="1560094838">
    <w:abstractNumId w:val="8"/>
  </w:num>
  <w:num w:numId="4" w16cid:durableId="2129662756">
    <w:abstractNumId w:val="11"/>
  </w:num>
  <w:num w:numId="5" w16cid:durableId="22945570">
    <w:abstractNumId w:val="14"/>
  </w:num>
  <w:num w:numId="6" w16cid:durableId="746195384">
    <w:abstractNumId w:val="9"/>
  </w:num>
  <w:num w:numId="7" w16cid:durableId="466436010">
    <w:abstractNumId w:val="13"/>
  </w:num>
  <w:num w:numId="8" w16cid:durableId="673844963">
    <w:abstractNumId w:val="3"/>
  </w:num>
  <w:num w:numId="9" w16cid:durableId="377582759">
    <w:abstractNumId w:val="1"/>
  </w:num>
  <w:num w:numId="10" w16cid:durableId="1567641872">
    <w:abstractNumId w:val="15"/>
  </w:num>
  <w:num w:numId="11" w16cid:durableId="47413382">
    <w:abstractNumId w:val="5"/>
  </w:num>
  <w:num w:numId="12" w16cid:durableId="1659074165">
    <w:abstractNumId w:val="10"/>
  </w:num>
  <w:num w:numId="13" w16cid:durableId="967080640">
    <w:abstractNumId w:val="6"/>
  </w:num>
  <w:num w:numId="14" w16cid:durableId="1423993451">
    <w:abstractNumId w:val="7"/>
  </w:num>
  <w:num w:numId="15" w16cid:durableId="289626624">
    <w:abstractNumId w:val="4"/>
  </w:num>
  <w:num w:numId="16" w16cid:durableId="180318340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tariina Kärsten">
    <w15:presenceInfo w15:providerId="AD" w15:userId="S::Katariina.Karsten@just.ee::a9d30042-05c9-4ff2-9294-2451bdcaa5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2B1"/>
    <w:rsid w:val="00023A2C"/>
    <w:rsid w:val="0003418F"/>
    <w:rsid w:val="000402D8"/>
    <w:rsid w:val="00056715"/>
    <w:rsid w:val="00056AFF"/>
    <w:rsid w:val="000578D9"/>
    <w:rsid w:val="00066AF2"/>
    <w:rsid w:val="0008334F"/>
    <w:rsid w:val="0009243E"/>
    <w:rsid w:val="000A3256"/>
    <w:rsid w:val="000B1130"/>
    <w:rsid w:val="000B7EC6"/>
    <w:rsid w:val="000D7B62"/>
    <w:rsid w:val="000E0D0B"/>
    <w:rsid w:val="00102D9C"/>
    <w:rsid w:val="00112AD5"/>
    <w:rsid w:val="00113D9F"/>
    <w:rsid w:val="001262AE"/>
    <w:rsid w:val="0015627A"/>
    <w:rsid w:val="00171900"/>
    <w:rsid w:val="00185129"/>
    <w:rsid w:val="00191F5B"/>
    <w:rsid w:val="00196E4D"/>
    <w:rsid w:val="00196E65"/>
    <w:rsid w:val="001C3169"/>
    <w:rsid w:val="001C336D"/>
    <w:rsid w:val="001C68B0"/>
    <w:rsid w:val="001C7F96"/>
    <w:rsid w:val="001E2E33"/>
    <w:rsid w:val="00202611"/>
    <w:rsid w:val="0020395D"/>
    <w:rsid w:val="00216C01"/>
    <w:rsid w:val="0022025F"/>
    <w:rsid w:val="0022695F"/>
    <w:rsid w:val="00267BC0"/>
    <w:rsid w:val="00292482"/>
    <w:rsid w:val="00293570"/>
    <w:rsid w:val="002B5813"/>
    <w:rsid w:val="002C4C08"/>
    <w:rsid w:val="002C6BF2"/>
    <w:rsid w:val="002F4B52"/>
    <w:rsid w:val="002F7338"/>
    <w:rsid w:val="00301092"/>
    <w:rsid w:val="003072EA"/>
    <w:rsid w:val="0032475B"/>
    <w:rsid w:val="0032583B"/>
    <w:rsid w:val="00332822"/>
    <w:rsid w:val="0033630E"/>
    <w:rsid w:val="00344795"/>
    <w:rsid w:val="00345F37"/>
    <w:rsid w:val="003601EA"/>
    <w:rsid w:val="003612D9"/>
    <w:rsid w:val="00376C7A"/>
    <w:rsid w:val="003830E8"/>
    <w:rsid w:val="003A18DB"/>
    <w:rsid w:val="003A581C"/>
    <w:rsid w:val="003E152E"/>
    <w:rsid w:val="003E6195"/>
    <w:rsid w:val="003E62EE"/>
    <w:rsid w:val="00436CFF"/>
    <w:rsid w:val="00454BD5"/>
    <w:rsid w:val="00462844"/>
    <w:rsid w:val="00496740"/>
    <w:rsid w:val="004A3103"/>
    <w:rsid w:val="004A5261"/>
    <w:rsid w:val="004A7807"/>
    <w:rsid w:val="005033C6"/>
    <w:rsid w:val="00533E4C"/>
    <w:rsid w:val="00555FB2"/>
    <w:rsid w:val="00562554"/>
    <w:rsid w:val="005625B7"/>
    <w:rsid w:val="00585563"/>
    <w:rsid w:val="00586E01"/>
    <w:rsid w:val="0059396B"/>
    <w:rsid w:val="005A036C"/>
    <w:rsid w:val="005E20B6"/>
    <w:rsid w:val="00600A3F"/>
    <w:rsid w:val="006053AB"/>
    <w:rsid w:val="00607033"/>
    <w:rsid w:val="006112B1"/>
    <w:rsid w:val="006144A9"/>
    <w:rsid w:val="0063200F"/>
    <w:rsid w:val="006352B2"/>
    <w:rsid w:val="00641387"/>
    <w:rsid w:val="006555C2"/>
    <w:rsid w:val="00657300"/>
    <w:rsid w:val="006574CA"/>
    <w:rsid w:val="00662D2D"/>
    <w:rsid w:val="006650FE"/>
    <w:rsid w:val="0067541E"/>
    <w:rsid w:val="0068237A"/>
    <w:rsid w:val="00685AA2"/>
    <w:rsid w:val="00697A51"/>
    <w:rsid w:val="006B6118"/>
    <w:rsid w:val="006D34DC"/>
    <w:rsid w:val="007275A2"/>
    <w:rsid w:val="0074220C"/>
    <w:rsid w:val="00752B1E"/>
    <w:rsid w:val="0078252A"/>
    <w:rsid w:val="00794B21"/>
    <w:rsid w:val="00797FD7"/>
    <w:rsid w:val="007C39B9"/>
    <w:rsid w:val="007C6F9D"/>
    <w:rsid w:val="007E1E0B"/>
    <w:rsid w:val="007E729A"/>
    <w:rsid w:val="007F148C"/>
    <w:rsid w:val="00813C93"/>
    <w:rsid w:val="008172F8"/>
    <w:rsid w:val="00823C66"/>
    <w:rsid w:val="00846A17"/>
    <w:rsid w:val="008545B9"/>
    <w:rsid w:val="0085466E"/>
    <w:rsid w:val="00860E42"/>
    <w:rsid w:val="00862A28"/>
    <w:rsid w:val="0086633C"/>
    <w:rsid w:val="00873DA5"/>
    <w:rsid w:val="00876106"/>
    <w:rsid w:val="0088444D"/>
    <w:rsid w:val="00895AB1"/>
    <w:rsid w:val="008A567C"/>
    <w:rsid w:val="008B28B5"/>
    <w:rsid w:val="008C47AF"/>
    <w:rsid w:val="008C5C1D"/>
    <w:rsid w:val="008D0837"/>
    <w:rsid w:val="008D60EC"/>
    <w:rsid w:val="008E1D13"/>
    <w:rsid w:val="008F3037"/>
    <w:rsid w:val="00904207"/>
    <w:rsid w:val="00910B73"/>
    <w:rsid w:val="00915ADB"/>
    <w:rsid w:val="00924FEB"/>
    <w:rsid w:val="0092613A"/>
    <w:rsid w:val="00926CD3"/>
    <w:rsid w:val="00934968"/>
    <w:rsid w:val="00935A25"/>
    <w:rsid w:val="00936311"/>
    <w:rsid w:val="009425C5"/>
    <w:rsid w:val="009635E9"/>
    <w:rsid w:val="00967201"/>
    <w:rsid w:val="00975E38"/>
    <w:rsid w:val="00981825"/>
    <w:rsid w:val="00995E6A"/>
    <w:rsid w:val="009D0A38"/>
    <w:rsid w:val="009E242E"/>
    <w:rsid w:val="009E2E80"/>
    <w:rsid w:val="009F1890"/>
    <w:rsid w:val="009F53B6"/>
    <w:rsid w:val="009F59D8"/>
    <w:rsid w:val="00A006B4"/>
    <w:rsid w:val="00A225C2"/>
    <w:rsid w:val="00A22F4F"/>
    <w:rsid w:val="00A322ED"/>
    <w:rsid w:val="00A33361"/>
    <w:rsid w:val="00A40F17"/>
    <w:rsid w:val="00A53937"/>
    <w:rsid w:val="00A53DDF"/>
    <w:rsid w:val="00A828A2"/>
    <w:rsid w:val="00AB3A7B"/>
    <w:rsid w:val="00AB5CA4"/>
    <w:rsid w:val="00AD7A3B"/>
    <w:rsid w:val="00AE1E1D"/>
    <w:rsid w:val="00AE475F"/>
    <w:rsid w:val="00AE6064"/>
    <w:rsid w:val="00B01844"/>
    <w:rsid w:val="00B06C14"/>
    <w:rsid w:val="00B108FE"/>
    <w:rsid w:val="00B1177B"/>
    <w:rsid w:val="00B2554A"/>
    <w:rsid w:val="00B269DC"/>
    <w:rsid w:val="00B429B7"/>
    <w:rsid w:val="00B479C0"/>
    <w:rsid w:val="00B52CAE"/>
    <w:rsid w:val="00B54004"/>
    <w:rsid w:val="00B618DB"/>
    <w:rsid w:val="00B85F43"/>
    <w:rsid w:val="00B92A1A"/>
    <w:rsid w:val="00B94697"/>
    <w:rsid w:val="00B97337"/>
    <w:rsid w:val="00BA128A"/>
    <w:rsid w:val="00BB3F16"/>
    <w:rsid w:val="00BF0E72"/>
    <w:rsid w:val="00BF61BB"/>
    <w:rsid w:val="00C24A21"/>
    <w:rsid w:val="00C4578C"/>
    <w:rsid w:val="00C52FE7"/>
    <w:rsid w:val="00C87CED"/>
    <w:rsid w:val="00C90051"/>
    <w:rsid w:val="00CB4817"/>
    <w:rsid w:val="00CD2C1A"/>
    <w:rsid w:val="00CE5EEC"/>
    <w:rsid w:val="00CF252A"/>
    <w:rsid w:val="00CF36A2"/>
    <w:rsid w:val="00CF6883"/>
    <w:rsid w:val="00D0119A"/>
    <w:rsid w:val="00D014B6"/>
    <w:rsid w:val="00D2688E"/>
    <w:rsid w:val="00D30C22"/>
    <w:rsid w:val="00D440C6"/>
    <w:rsid w:val="00D50CC5"/>
    <w:rsid w:val="00D72C6C"/>
    <w:rsid w:val="00D74BF7"/>
    <w:rsid w:val="00D754C1"/>
    <w:rsid w:val="00D760CC"/>
    <w:rsid w:val="00D776AD"/>
    <w:rsid w:val="00DA0FE3"/>
    <w:rsid w:val="00DB28C0"/>
    <w:rsid w:val="00DC6138"/>
    <w:rsid w:val="00DD6C08"/>
    <w:rsid w:val="00DD78D6"/>
    <w:rsid w:val="00DE3B46"/>
    <w:rsid w:val="00DF39DD"/>
    <w:rsid w:val="00DF464E"/>
    <w:rsid w:val="00E17E4D"/>
    <w:rsid w:val="00E20973"/>
    <w:rsid w:val="00E249B3"/>
    <w:rsid w:val="00E313D3"/>
    <w:rsid w:val="00E31AC8"/>
    <w:rsid w:val="00E36A52"/>
    <w:rsid w:val="00E462FA"/>
    <w:rsid w:val="00E6613F"/>
    <w:rsid w:val="00E84E9E"/>
    <w:rsid w:val="00E8678E"/>
    <w:rsid w:val="00E97D57"/>
    <w:rsid w:val="00EA20D2"/>
    <w:rsid w:val="00EC48B2"/>
    <w:rsid w:val="00EF292E"/>
    <w:rsid w:val="00EF6B3D"/>
    <w:rsid w:val="00F03435"/>
    <w:rsid w:val="00F13A52"/>
    <w:rsid w:val="00F16D3B"/>
    <w:rsid w:val="00F37F78"/>
    <w:rsid w:val="00F414C5"/>
    <w:rsid w:val="00F86B3E"/>
    <w:rsid w:val="00F92BC3"/>
    <w:rsid w:val="00FB1FB6"/>
    <w:rsid w:val="00FC085E"/>
    <w:rsid w:val="00FC2265"/>
    <w:rsid w:val="00FC3176"/>
    <w:rsid w:val="00FD33D5"/>
    <w:rsid w:val="00FE1DA1"/>
    <w:rsid w:val="00FF4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F1F20"/>
  <w15:chartTrackingRefBased/>
  <w15:docId w15:val="{6C5CBA0E-9B60-4CE1-95EB-6BC76F8E4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112B1"/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92613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msonormal">
    <w:name w:val="x_msonormal"/>
    <w:basedOn w:val="Normaallaad"/>
    <w:rsid w:val="006112B1"/>
    <w:pPr>
      <w:spacing w:after="0" w:line="240" w:lineRule="auto"/>
    </w:pPr>
    <w:rPr>
      <w:rFonts w:ascii="Calibri" w:hAnsi="Calibri" w:cs="Calibri"/>
      <w:lang w:eastAsia="et-EE"/>
    </w:rPr>
  </w:style>
  <w:style w:type="character" w:styleId="Kommentaariviide">
    <w:name w:val="annotation reference"/>
    <w:basedOn w:val="Liguvaikefont"/>
    <w:uiPriority w:val="99"/>
    <w:semiHidden/>
    <w:unhideWhenUsed/>
    <w:rsid w:val="0087610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876106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876106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76106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876106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761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76106"/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3A18DB"/>
    <w:pPr>
      <w:ind w:left="720"/>
      <w:contextualSpacing/>
    </w:pPr>
  </w:style>
  <w:style w:type="character" w:customStyle="1" w:styleId="Pealkiri3Mrk">
    <w:name w:val="Pealkiri 3 Märk"/>
    <w:basedOn w:val="Liguvaikefont"/>
    <w:link w:val="Pealkiri3"/>
    <w:uiPriority w:val="9"/>
    <w:rsid w:val="0092613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Redaktsioon">
    <w:name w:val="Revision"/>
    <w:hidden/>
    <w:uiPriority w:val="99"/>
    <w:semiHidden/>
    <w:rsid w:val="00CE5EEC"/>
    <w:pPr>
      <w:spacing w:after="0" w:line="240" w:lineRule="auto"/>
    </w:pPr>
  </w:style>
  <w:style w:type="character" w:customStyle="1" w:styleId="tyhik">
    <w:name w:val="tyhik"/>
    <w:basedOn w:val="Liguvaikefont"/>
    <w:rsid w:val="00C87CED"/>
  </w:style>
  <w:style w:type="paragraph" w:styleId="Pis">
    <w:name w:val="header"/>
    <w:basedOn w:val="Normaallaad"/>
    <w:link w:val="PisMrk"/>
    <w:uiPriority w:val="99"/>
    <w:unhideWhenUsed/>
    <w:rsid w:val="00F37F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F37F78"/>
  </w:style>
  <w:style w:type="paragraph" w:styleId="Jalus">
    <w:name w:val="footer"/>
    <w:basedOn w:val="Normaallaad"/>
    <w:link w:val="JalusMrk"/>
    <w:uiPriority w:val="99"/>
    <w:unhideWhenUsed/>
    <w:rsid w:val="00F37F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F37F78"/>
  </w:style>
  <w:style w:type="character" w:styleId="Hperlink">
    <w:name w:val="Hyperlink"/>
    <w:basedOn w:val="Liguvaikefont"/>
    <w:uiPriority w:val="99"/>
    <w:unhideWhenUsed/>
    <w:rsid w:val="00797FD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97F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0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just.ee/oigusloome-arendamine/hea-oigusloome-ja-normitehnika/honte-kasiraamat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11FFD-0023-4892-8092-64B84FC5C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2</Pages>
  <Words>521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RIK</Company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Kairi Ani</dc:creator>
  <cp:keywords/>
  <dc:description/>
  <cp:lastModifiedBy>Katariina Kärsten</cp:lastModifiedBy>
  <cp:revision>30</cp:revision>
  <cp:lastPrinted>2023-03-23T07:31:00Z</cp:lastPrinted>
  <dcterms:created xsi:type="dcterms:W3CDTF">2023-12-06T09:46:00Z</dcterms:created>
  <dcterms:modified xsi:type="dcterms:W3CDTF">2024-03-15T06:31:00Z</dcterms:modified>
</cp:coreProperties>
</file>